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103BD" w14:textId="77777777" w:rsidR="002E44CB" w:rsidRDefault="002E44CB" w:rsidP="002E44CB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N á v r h</w:t>
      </w:r>
    </w:p>
    <w:p w14:paraId="2CF95DF3" w14:textId="77777777" w:rsidR="002E44CB" w:rsidRDefault="002E44CB" w:rsidP="002E44CB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75960984" w14:textId="77777777" w:rsidR="00B66BA5" w:rsidRDefault="001F3771">
      <w:pPr>
        <w:autoSpaceDE w:val="0"/>
        <w:autoSpaceDN w:val="0"/>
        <w:adjustRightInd w:val="0"/>
        <w:spacing w:after="120" w:line="22" w:lineRule="atLeast"/>
        <w:jc w:val="center"/>
        <w:rPr>
          <w:rFonts w:ascii="Times New Roman" w:eastAsiaTheme="minorHAnsi" w:hAnsi="Times New Roman" w:cs="Times New Roman"/>
          <w:b/>
          <w:caps/>
          <w:sz w:val="24"/>
          <w:szCs w:val="24"/>
          <w:lang w:val="cs-CZ" w:eastAsia="en-US"/>
        </w:rPr>
      </w:pPr>
      <w:r>
        <w:rPr>
          <w:rFonts w:ascii="Times New Roman" w:eastAsiaTheme="minorHAnsi" w:hAnsi="Times New Roman" w:cs="Times New Roman"/>
          <w:b/>
          <w:caps/>
          <w:sz w:val="24"/>
          <w:szCs w:val="24"/>
          <w:lang w:val="cs-CZ" w:eastAsia="en-US"/>
        </w:rPr>
        <w:t>nařízení vlády</w:t>
      </w:r>
    </w:p>
    <w:p w14:paraId="17F80FC8" w14:textId="77777777" w:rsidR="00B66BA5" w:rsidRDefault="001F3771">
      <w:pPr>
        <w:autoSpaceDE w:val="0"/>
        <w:autoSpaceDN w:val="0"/>
        <w:adjustRightInd w:val="0"/>
        <w:spacing w:after="120" w:line="22" w:lineRule="atLeast"/>
        <w:jc w:val="center"/>
        <w:rPr>
          <w:rFonts w:ascii="Times New Roman" w:eastAsiaTheme="minorHAnsi" w:hAnsi="Times New Roman" w:cs="Times New Roman"/>
          <w:sz w:val="24"/>
          <w:szCs w:val="24"/>
          <w:lang w:val="cs-CZ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cs-CZ" w:eastAsia="en-US"/>
        </w:rPr>
        <w:t xml:space="preserve">ze dne </w:t>
      </w:r>
    </w:p>
    <w:p w14:paraId="228224D4" w14:textId="12BF9B73" w:rsidR="00B66BA5" w:rsidRDefault="000C58C2">
      <w:pPr>
        <w:autoSpaceDE w:val="0"/>
        <w:autoSpaceDN w:val="0"/>
        <w:adjustRightInd w:val="0"/>
        <w:spacing w:after="120" w:line="22" w:lineRule="atLeast"/>
        <w:jc w:val="center"/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cs-CZ" w:eastAsia="en-US"/>
        </w:rPr>
      </w:pPr>
      <w:r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cs-CZ" w:eastAsia="en-US"/>
        </w:rPr>
        <w:t>k</w:t>
      </w:r>
      <w:r w:rsidR="001F3771"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cs-CZ" w:eastAsia="en-US"/>
        </w:rPr>
        <w:t xml:space="preserve"> provedení některých ustanovení zákona o výzkumu, vývoji,</w:t>
      </w:r>
      <w:r w:rsidR="003B617D">
        <w:rPr>
          <w:rFonts w:ascii="Times New Roman,Bold" w:eastAsiaTheme="minorHAnsi" w:hAnsi="Times New Roman,Bold" w:cs="Times New Roman,Bold"/>
          <w:b/>
          <w:bCs/>
          <w:sz w:val="24"/>
          <w:szCs w:val="24"/>
          <w:lang w:val="cs-CZ" w:eastAsia="en-US"/>
        </w:rPr>
        <w:t xml:space="preserve"> inovacích a transferu znalostí</w:t>
      </w:r>
    </w:p>
    <w:p w14:paraId="75CBA331" w14:textId="77777777" w:rsidR="00B66BA5" w:rsidRDefault="00B66BA5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</w:p>
    <w:p w14:paraId="20408843" w14:textId="64CF0BF1" w:rsidR="00B66BA5" w:rsidRDefault="001F3771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Vláda nařizuje </w:t>
      </w:r>
      <w:r w:rsidR="000D3318">
        <w:rPr>
          <w:rFonts w:ascii="Times New Roman" w:hAnsi="Times New Roman" w:cs="Times New Roman"/>
          <w:iCs/>
          <w:sz w:val="24"/>
          <w:szCs w:val="24"/>
          <w:lang w:val="cs-CZ"/>
        </w:rPr>
        <w:t>k provedení zákona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986F8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č. 328 Sb.,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o výzkumu, vývoji, inovacích a transferu znalostí</w:t>
      </w:r>
      <w:r w:rsidR="0092750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(dále jen „zákon“)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14:paraId="66B836BF" w14:textId="6A7BCC52" w:rsidR="00B66BA5" w:rsidRDefault="00B66BA5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</w:p>
    <w:p w14:paraId="2A5A579B" w14:textId="5B8B7201" w:rsidR="00FA506C" w:rsidRPr="00FA506C" w:rsidRDefault="00FA506C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caps/>
          <w:sz w:val="24"/>
          <w:szCs w:val="24"/>
          <w:lang w:val="cs-CZ"/>
        </w:rPr>
      </w:pPr>
      <w:r w:rsidRPr="00FA506C">
        <w:rPr>
          <w:rFonts w:ascii="Times New Roman" w:hAnsi="Times New Roman" w:cs="Times New Roman"/>
          <w:iCs/>
          <w:caps/>
          <w:sz w:val="24"/>
          <w:szCs w:val="24"/>
          <w:lang w:val="cs-CZ"/>
        </w:rPr>
        <w:t>Část první</w:t>
      </w:r>
    </w:p>
    <w:p w14:paraId="4419375F" w14:textId="77777777" w:rsidR="00BE6C69" w:rsidRDefault="00BE6C69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>Pravidla pro spolupráci soukromého kapitálu na financování výzkumu, vývoje, inovací a transferu znalostí</w:t>
      </w:r>
    </w:p>
    <w:p w14:paraId="166E0644" w14:textId="153A51C1" w:rsidR="00BE6C69" w:rsidRDefault="00BE6C69" w:rsidP="00006942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(k § 44)</w:t>
      </w:r>
    </w:p>
    <w:p w14:paraId="15F30E83" w14:textId="77777777" w:rsidR="00BE6C69" w:rsidRDefault="00BE6C69" w:rsidP="00006942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</w:p>
    <w:p w14:paraId="288066B9" w14:textId="77777777" w:rsidR="00006942" w:rsidRDefault="00006942" w:rsidP="00006942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§ 1</w:t>
      </w:r>
    </w:p>
    <w:p w14:paraId="60F18459" w14:textId="77777777" w:rsidR="00006942" w:rsidRDefault="00BE6C69" w:rsidP="00006942">
      <w:pPr>
        <w:keepNext/>
        <w:keepLines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>Účinná spolupráce při řešení projektu</w:t>
      </w:r>
    </w:p>
    <w:p w14:paraId="2C6F2C91" w14:textId="085FC5AA" w:rsidR="00006942" w:rsidRDefault="00006942" w:rsidP="00006942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Projekt je realizován prostřednict</w:t>
      </w:r>
      <w:r w:rsidR="006316E8">
        <w:rPr>
          <w:rFonts w:ascii="Times New Roman" w:hAnsi="Times New Roman" w:cs="Times New Roman"/>
          <w:iCs/>
          <w:sz w:val="24"/>
          <w:szCs w:val="24"/>
          <w:lang w:val="cs-CZ"/>
        </w:rPr>
        <w:t>vím účinné spolupráce</w:t>
      </w:r>
      <w:r w:rsidR="00C12A16" w:rsidRPr="00C12A1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podniku a výzkumné organizace, velké výzkumné infrastruktury nebo </w:t>
      </w:r>
      <w:r w:rsidR="00C12A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>testovací a experimentální infrastruktury</w:t>
      </w:r>
      <w:r w:rsidR="006316E8">
        <w:rPr>
          <w:rFonts w:ascii="Times New Roman" w:hAnsi="Times New Roman" w:cs="Times New Roman"/>
          <w:iCs/>
          <w:sz w:val="24"/>
          <w:szCs w:val="24"/>
          <w:lang w:val="cs-CZ"/>
        </w:rPr>
        <w:t>, jestliže</w:t>
      </w:r>
    </w:p>
    <w:p w14:paraId="400D6F2C" w14:textId="19AF5E72" w:rsidR="00006942" w:rsidRDefault="00006942" w:rsidP="0000694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a) </w:t>
      </w:r>
      <w:r w:rsidR="0092750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podnik a výzkumná organizace, velká výzkumná infrastruktura nebo </w:t>
      </w:r>
      <w:r w:rsidR="009275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 xml:space="preserve">testovací a experimentální infrastruktura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sledují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při řešení projektu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společný cíl, společně stanoví rozsah projektu, podílejí se na jeho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>přípravě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927501">
        <w:rPr>
          <w:rFonts w:ascii="Times New Roman" w:hAnsi="Times New Roman" w:cs="Times New Roman"/>
          <w:iCs/>
          <w:sz w:val="24"/>
          <w:szCs w:val="24"/>
          <w:lang w:val="cs-CZ"/>
        </w:rPr>
        <w:t>a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>řešení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 sdílejí finanční, technologická,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výzkumná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jiná rizika projektu a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dosažené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výsledky,</w:t>
      </w:r>
    </w:p>
    <w:p w14:paraId="5E6EC32C" w14:textId="79423FF4" w:rsidR="00006942" w:rsidRDefault="00006942" w:rsidP="0000694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b) náklady na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řešení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projekt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>u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>nese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 plné výši </w:t>
      </w:r>
      <w:r w:rsidR="003F051A">
        <w:rPr>
          <w:rFonts w:ascii="Times New Roman" w:hAnsi="Times New Roman" w:cs="Times New Roman"/>
          <w:iCs/>
          <w:sz w:val="24"/>
          <w:szCs w:val="24"/>
          <w:lang w:val="cs-CZ"/>
        </w:rPr>
        <w:t>podnik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tím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>zbaví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3F051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výzkumnou organizaci, velkou výzkumnou infrastrukturu nebo </w:t>
      </w:r>
      <w:r w:rsidR="003F0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 xml:space="preserve">testovací a experimentální infrastrukturu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>podílející se na řešení projektu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jej</w:t>
      </w:r>
      <w:r w:rsidR="003F051A">
        <w:rPr>
          <w:rFonts w:ascii="Times New Roman" w:hAnsi="Times New Roman" w:cs="Times New Roman"/>
          <w:iCs/>
          <w:sz w:val="24"/>
          <w:szCs w:val="24"/>
          <w:lang w:val="cs-CZ"/>
        </w:rPr>
        <w:t>í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ch finančních rizik, </w:t>
      </w:r>
      <w:r w:rsidR="00001ABE">
        <w:rPr>
          <w:rFonts w:ascii="Times New Roman" w:hAnsi="Times New Roman" w:cs="Times New Roman"/>
          <w:iCs/>
          <w:sz w:val="24"/>
          <w:szCs w:val="24"/>
          <w:lang w:val="cs-CZ"/>
        </w:rPr>
        <w:t>nebo</w:t>
      </w:r>
    </w:p>
    <w:p w14:paraId="5A42672B" w14:textId="18E72B1F" w:rsidR="00006942" w:rsidRDefault="00006942" w:rsidP="0000694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c) </w:t>
      </w:r>
      <w:r w:rsidR="009B142B">
        <w:rPr>
          <w:rFonts w:ascii="Times New Roman" w:hAnsi="Times New Roman" w:cs="Times New Roman"/>
          <w:iCs/>
          <w:sz w:val="24"/>
          <w:szCs w:val="24"/>
          <w:lang w:val="cs-CZ"/>
        </w:rPr>
        <w:t>podíl</w:t>
      </w:r>
      <w:r w:rsidR="003F051A">
        <w:rPr>
          <w:rFonts w:ascii="Times New Roman" w:hAnsi="Times New Roman" w:cs="Times New Roman"/>
          <w:iCs/>
          <w:sz w:val="24"/>
          <w:szCs w:val="24"/>
          <w:lang w:val="cs-CZ"/>
        </w:rPr>
        <w:t>y</w:t>
      </w:r>
      <w:r w:rsidR="009B142B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3F051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podniku a výzkumné organizace, velké výzkumné infrastruktury nebo </w:t>
      </w:r>
      <w:r w:rsidR="003F05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 xml:space="preserve">testovací a experimentální infrastruktury </w:t>
      </w:r>
      <w:r w:rsidR="009B142B">
        <w:rPr>
          <w:rFonts w:ascii="Times New Roman" w:hAnsi="Times New Roman" w:cs="Times New Roman"/>
          <w:iCs/>
          <w:sz w:val="24"/>
          <w:szCs w:val="24"/>
          <w:lang w:val="cs-CZ"/>
        </w:rPr>
        <w:t>na úhradě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náklad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ů </w:t>
      </w:r>
      <w:r w:rsidR="009B142B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na </w:t>
      </w:r>
      <w:r w:rsidR="00C12A16">
        <w:rPr>
          <w:rFonts w:ascii="Times New Roman" w:hAnsi="Times New Roman" w:cs="Times New Roman"/>
          <w:iCs/>
          <w:sz w:val="24"/>
          <w:szCs w:val="24"/>
          <w:lang w:val="cs-CZ"/>
        </w:rPr>
        <w:t>řešení projektu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, sdílení rizik</w:t>
      </w:r>
      <w:r w:rsidR="009B142B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9B142B">
        <w:rPr>
          <w:rFonts w:ascii="Times New Roman" w:hAnsi="Times New Roman" w:cs="Times New Roman"/>
          <w:iCs/>
          <w:sz w:val="24"/>
          <w:szCs w:val="24"/>
          <w:lang w:val="cs-CZ"/>
        </w:rPr>
        <w:t>sdílení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9B142B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dosažených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výsledků</w:t>
      </w:r>
      <w:r w:rsidR="009B142B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jejich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šíření, </w:t>
      </w:r>
      <w:r w:rsidR="009B142B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pravidla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přístupu k právům duševního vlastnictví a pro přidělení těchto práv jsou sta</w:t>
      </w:r>
      <w:r w:rsidR="00BE505E">
        <w:rPr>
          <w:rFonts w:ascii="Times New Roman" w:hAnsi="Times New Roman" w:cs="Times New Roman"/>
          <w:iCs/>
          <w:sz w:val="24"/>
          <w:szCs w:val="24"/>
          <w:lang w:val="cs-CZ"/>
        </w:rPr>
        <w:t>noveny před zahájením projektu.</w:t>
      </w:r>
    </w:p>
    <w:p w14:paraId="0D760744" w14:textId="77777777" w:rsidR="00BE6C69" w:rsidRDefault="00BE6C69" w:rsidP="00F45D80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</w:p>
    <w:p w14:paraId="040161D8" w14:textId="77777777" w:rsidR="00BE6C69" w:rsidRDefault="00BE6C69" w:rsidP="00BE6C69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§ 2</w:t>
      </w:r>
    </w:p>
    <w:p w14:paraId="44136067" w14:textId="6F848D75" w:rsidR="00BE6C69" w:rsidRPr="00BE6C69" w:rsidRDefault="003E67C7" w:rsidP="00BE6C69">
      <w:pPr>
        <w:keepNext/>
        <w:keepLines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>Postup při úpravě práv</w:t>
      </w:r>
      <w:r w:rsidR="00BE6C69" w:rsidRPr="00BE6C69"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 xml:space="preserve"> k</w:t>
      </w:r>
      <w:r w:rsidR="001D6BA8"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> </w:t>
      </w:r>
      <w:r w:rsidR="00BE6C69" w:rsidRPr="00BE6C69"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>výsledkům</w:t>
      </w:r>
      <w:r w:rsidR="001D6BA8"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 xml:space="preserve"> projektu</w:t>
      </w:r>
    </w:p>
    <w:p w14:paraId="36662D74" w14:textId="532AB6A5" w:rsidR="00006942" w:rsidRDefault="00BE6C69" w:rsidP="00006942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(1) 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Jestliže se na řešení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projekt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u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podílí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společně podnik a výzkumn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á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organizace</w:t>
      </w:r>
      <w:r w:rsidR="00B1484E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velk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á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výzkumn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á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infrastruktura</w:t>
      </w:r>
      <w:r w:rsidR="00B1484E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nebo </w:t>
      </w:r>
      <w:r w:rsidR="00B148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>testovací a experimentální infrastruktura</w:t>
      </w:r>
      <w:r w:rsidR="00125E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>,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3E67C7">
        <w:rPr>
          <w:rStyle w:val="normaltextrun"/>
          <w:rFonts w:ascii="Times New Roman" w:hAnsi="Times New Roman"/>
          <w:iCs/>
          <w:sz w:val="24"/>
          <w:szCs w:val="24"/>
          <w:lang w:val="cs-CZ"/>
        </w:rPr>
        <w:t>postupují poskytovatel</w:t>
      </w:r>
      <w:r w:rsidR="00C40333">
        <w:rPr>
          <w:rStyle w:val="normaltextrun"/>
          <w:rFonts w:ascii="Times New Roman" w:hAnsi="Times New Roman"/>
          <w:iCs/>
          <w:sz w:val="24"/>
          <w:szCs w:val="24"/>
          <w:lang w:val="cs-CZ"/>
        </w:rPr>
        <w:t>,</w:t>
      </w:r>
      <w:r w:rsidR="003E67C7">
        <w:rPr>
          <w:rStyle w:val="normaltextrun"/>
          <w:rFonts w:ascii="Times New Roman" w:hAnsi="Times New Roman"/>
          <w:iCs/>
          <w:sz w:val="24"/>
          <w:szCs w:val="24"/>
          <w:lang w:val="cs-CZ"/>
        </w:rPr>
        <w:t xml:space="preserve"> příjemce a partner</w:t>
      </w:r>
      <w:r w:rsidR="00C40333">
        <w:rPr>
          <w:rStyle w:val="normaltextrun"/>
          <w:rFonts w:ascii="Times New Roman" w:hAnsi="Times New Roman"/>
          <w:iCs/>
          <w:sz w:val="24"/>
          <w:szCs w:val="24"/>
          <w:lang w:val="cs-CZ"/>
        </w:rPr>
        <w:t xml:space="preserve"> při úpravě práv k výsledkům tak, že</w:t>
      </w:r>
    </w:p>
    <w:p w14:paraId="2A25D593" w14:textId="528069C7" w:rsidR="00006942" w:rsidRDefault="00C40333" w:rsidP="0000694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a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výsledky 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řešení projektu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, které nemají za následek vznik práv duševního vlastnictví, lze veřejně šířit a práva duševního vlastnictví vzniklá z činnost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i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výzkumn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é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organizac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e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, velk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é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výzkumn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é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infrastruktur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y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nebo </w:t>
      </w:r>
      <w:r w:rsidR="000069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>testovací a experimentální infrastruktur</w:t>
      </w:r>
      <w:r w:rsidR="00FA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>y</w:t>
      </w:r>
      <w:r w:rsidR="00006942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plně 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lastRenderedPageBreak/>
        <w:t xml:space="preserve">náleží 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t</w:t>
      </w:r>
      <w:r w:rsidR="00B608AE">
        <w:rPr>
          <w:rFonts w:ascii="Times New Roman" w:hAnsi="Times New Roman" w:cs="Times New Roman"/>
          <w:iCs/>
          <w:sz w:val="24"/>
          <w:szCs w:val="24"/>
          <w:lang w:val="cs-CZ"/>
        </w:rPr>
        <w:t>ěmto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subjekt</w:t>
      </w:r>
      <w:r w:rsidR="00B608AE">
        <w:rPr>
          <w:rFonts w:ascii="Times New Roman" w:hAnsi="Times New Roman" w:cs="Times New Roman"/>
          <w:iCs/>
          <w:sz w:val="24"/>
          <w:szCs w:val="24"/>
          <w:lang w:val="cs-CZ"/>
        </w:rPr>
        <w:t>ům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087F253F" w14:textId="24626D06" w:rsidR="00006942" w:rsidRDefault="00C40333" w:rsidP="0000694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b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) práva duševního vlastnictví vzniklá z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 řešení 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projektu, jakož i související přístupová práva jsou mezi 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příjemce a partnery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rozdělena tak, aby byly náležitě zohledněny jejich pracovní oblasti, příspěvky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k řešení projektu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př</w:t>
      </w:r>
      <w:r w:rsidR="00BE505E">
        <w:rPr>
          <w:rFonts w:ascii="Times New Roman" w:hAnsi="Times New Roman" w:cs="Times New Roman"/>
          <w:iCs/>
          <w:sz w:val="24"/>
          <w:szCs w:val="24"/>
          <w:lang w:val="cs-CZ"/>
        </w:rPr>
        <w:t>íslušné zájmy, nebo</w:t>
      </w:r>
    </w:p>
    <w:p w14:paraId="77C90618" w14:textId="2A306796" w:rsidR="00FA15FA" w:rsidRDefault="00C40333" w:rsidP="00006942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c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) výzkumn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á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organizace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velká 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výzkumn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>á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infrastruktur</w:t>
      </w:r>
      <w:r w:rsidR="00FA15F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 nebo </w:t>
      </w:r>
      <w:r w:rsidR="00FA15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>testovací a experimentální infrastruktura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obdrží za práva duševního vlastnictví, jež vznikla v důsledku jej</w:t>
      </w:r>
      <w:r w:rsidR="00F03C11">
        <w:rPr>
          <w:rFonts w:ascii="Times New Roman" w:hAnsi="Times New Roman" w:cs="Times New Roman"/>
          <w:iCs/>
          <w:sz w:val="24"/>
          <w:szCs w:val="24"/>
          <w:lang w:val="cs-CZ"/>
        </w:rPr>
        <w:t>ich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účasti na řešení projektu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jsou postoupena zúčastněn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ému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podnik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u nebo k nimž získal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zúčastněn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ý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podnik přístupová práva, náhradu odpovídající tržní ceně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.</w:t>
      </w:r>
    </w:p>
    <w:p w14:paraId="10C4A83F" w14:textId="5988DBB0" w:rsidR="00006942" w:rsidRDefault="00FA15FA" w:rsidP="00FA15FA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(2) O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d náhrady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podle odstavce 2 písm. </w:t>
      </w:r>
      <w:r w:rsidR="001D6BA8">
        <w:rPr>
          <w:rFonts w:ascii="Times New Roman" w:hAnsi="Times New Roman" w:cs="Times New Roman"/>
          <w:iCs/>
          <w:sz w:val="24"/>
          <w:szCs w:val="24"/>
          <w:lang w:val="cs-CZ"/>
        </w:rPr>
        <w:t>c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lze odečíst absolutní výši hodnoty veškerých finančních či nefinančních příspěvků zúčastněn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ého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podnik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u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na náklady činností výzkumn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é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organizac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e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, velk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é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výzkumn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é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infrastruktur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y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nebo </w:t>
      </w:r>
      <w:r w:rsidR="00006942" w:rsidRPr="00FA15FA">
        <w:rPr>
          <w:rFonts w:ascii="Times New Roman" w:hAnsi="Times New Roman" w:cs="Times New Roman"/>
          <w:iCs/>
          <w:sz w:val="24"/>
          <w:szCs w:val="24"/>
          <w:lang w:val="cs-CZ"/>
        </w:rPr>
        <w:t>testovací a experimentální infrastruktur</w:t>
      </w:r>
      <w:r w:rsidR="00125EEB">
        <w:rPr>
          <w:rFonts w:ascii="Times New Roman" w:hAnsi="Times New Roman" w:cs="Times New Roman"/>
          <w:iCs/>
          <w:sz w:val="24"/>
          <w:szCs w:val="24"/>
          <w:lang w:val="cs-CZ"/>
        </w:rPr>
        <w:t>y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, jež měly za následek vznik dotčených práv duševního vlastnictví.</w:t>
      </w:r>
    </w:p>
    <w:p w14:paraId="7260D1B1" w14:textId="167E4041" w:rsidR="001D6BA8" w:rsidRDefault="001D6BA8" w:rsidP="00E316CA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</w:p>
    <w:p w14:paraId="2CC713B0" w14:textId="77777777" w:rsidR="001D6BA8" w:rsidRDefault="001D6BA8" w:rsidP="001D6BA8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§ 3</w:t>
      </w:r>
    </w:p>
    <w:p w14:paraId="6C4B0679" w14:textId="77777777" w:rsidR="001D6BA8" w:rsidRPr="00E316CA" w:rsidRDefault="001D6BA8" w:rsidP="001D6BA8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b/>
          <w:iCs/>
          <w:sz w:val="24"/>
          <w:szCs w:val="24"/>
          <w:lang w:val="cs-CZ"/>
        </w:rPr>
      </w:pPr>
      <w:r w:rsidRPr="00E316CA">
        <w:rPr>
          <w:rFonts w:ascii="Times New Roman" w:hAnsi="Times New Roman" w:cs="Times New Roman"/>
          <w:b/>
          <w:iCs/>
          <w:sz w:val="24"/>
          <w:szCs w:val="24"/>
          <w:lang w:val="cs-CZ"/>
        </w:rPr>
        <w:t xml:space="preserve">Postup </w:t>
      </w:r>
      <w:r w:rsidRPr="00E316CA"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>při úpravě práv k výsledkům veřejné zakázky</w:t>
      </w:r>
    </w:p>
    <w:p w14:paraId="637741DD" w14:textId="7A692C9C" w:rsidR="00006942" w:rsidRDefault="00006942" w:rsidP="00006942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(</w:t>
      </w:r>
      <w:r w:rsidR="001D6BA8">
        <w:rPr>
          <w:rFonts w:ascii="Times New Roman" w:hAnsi="Times New Roman" w:cs="Times New Roman"/>
          <w:iCs/>
          <w:sz w:val="24"/>
          <w:szCs w:val="24"/>
          <w:lang w:val="cs-CZ"/>
        </w:rPr>
        <w:t>1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) Jde-li o výsledek veřejné zakázky, který nelze chránit podle zákonů upravujících ochranu výsledků autorské, vynálezecké nebo obdobné tvůrčí činnosti, je vlastníkem výsledků poskytovatel a jejich zveřejnění a využití je možné pouze s předchozím písemným souhlasem poskytovatele výukou nebo veřejným šířením výsledků výzkumu na nevýlučném a nediskriminačním základě.</w:t>
      </w:r>
    </w:p>
    <w:p w14:paraId="7126B856" w14:textId="48308B68" w:rsidR="00006942" w:rsidRPr="00C40333" w:rsidRDefault="00006942" w:rsidP="00006942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 w:rsidRPr="00C40333">
        <w:rPr>
          <w:rFonts w:ascii="Times New Roman" w:hAnsi="Times New Roman" w:cs="Times New Roman"/>
          <w:iCs/>
          <w:sz w:val="24"/>
          <w:szCs w:val="24"/>
          <w:lang w:val="cs-CZ"/>
        </w:rPr>
        <w:t>(</w:t>
      </w:r>
      <w:r w:rsidR="001D6BA8">
        <w:rPr>
          <w:rFonts w:ascii="Times New Roman" w:hAnsi="Times New Roman" w:cs="Times New Roman"/>
          <w:iCs/>
          <w:sz w:val="24"/>
          <w:szCs w:val="24"/>
          <w:lang w:val="cs-CZ"/>
        </w:rPr>
        <w:t>2</w:t>
      </w:r>
      <w:r w:rsidRPr="00C40333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Jde-li o výsledek veřejné zakázky, který lze chránit podle zákonů upravujících ochranu výsledků autorské, vynálezecké nebo obdobné tvůrčí činnosti, příjemce, pokud poskytovatel nestanoví jinak, musí uplatnit právo k výsledkům, zajistit jejich právní ochranu a po jejím udělení poskytnout poskytovateli neomezený bezplatný přístup k tomuto výsledku </w:t>
      </w:r>
      <w:r w:rsidR="006E08BC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 k jeho využití </w:t>
      </w:r>
      <w:r w:rsidRPr="00C40333">
        <w:rPr>
          <w:rFonts w:ascii="Times New Roman" w:hAnsi="Times New Roman" w:cs="Times New Roman"/>
          <w:iCs/>
          <w:sz w:val="24"/>
          <w:szCs w:val="24"/>
          <w:lang w:val="cs-CZ"/>
        </w:rPr>
        <w:t>a nediskriminační přístup třetím stranám za tržních podmínek. Ke zveřejnění výsledků před podáním přihlášky k průmyslové právní ochraně je nutný písemný souhlas poskytovatele.</w:t>
      </w:r>
    </w:p>
    <w:p w14:paraId="757AC183" w14:textId="42AE23D5" w:rsidR="00006942" w:rsidRDefault="00006942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</w:p>
    <w:p w14:paraId="38FE2517" w14:textId="13472839" w:rsidR="00FA506C" w:rsidRPr="00FA506C" w:rsidRDefault="00FA506C" w:rsidP="00FA506C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caps/>
          <w:sz w:val="24"/>
          <w:szCs w:val="24"/>
          <w:lang w:val="cs-CZ"/>
        </w:rPr>
      </w:pPr>
      <w:r w:rsidRPr="00FA506C">
        <w:rPr>
          <w:rFonts w:ascii="Times New Roman" w:hAnsi="Times New Roman" w:cs="Times New Roman"/>
          <w:iCs/>
          <w:caps/>
          <w:sz w:val="24"/>
          <w:szCs w:val="24"/>
          <w:lang w:val="cs-CZ"/>
        </w:rPr>
        <w:t xml:space="preserve">Část </w:t>
      </w:r>
      <w:r>
        <w:rPr>
          <w:rFonts w:ascii="Times New Roman" w:hAnsi="Times New Roman" w:cs="Times New Roman"/>
          <w:iCs/>
          <w:caps/>
          <w:sz w:val="24"/>
          <w:szCs w:val="24"/>
          <w:lang w:val="cs-CZ"/>
        </w:rPr>
        <w:t>druhá</w:t>
      </w:r>
    </w:p>
    <w:p w14:paraId="60F42412" w14:textId="1C8832AC" w:rsidR="00E316CA" w:rsidRDefault="00E316CA" w:rsidP="00E316CA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>Pravidla pro financování</w:t>
      </w:r>
    </w:p>
    <w:p w14:paraId="015EAB9D" w14:textId="799BD6AA" w:rsidR="00B66BA5" w:rsidRDefault="001F3771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§ </w:t>
      </w:r>
      <w:r w:rsidR="00E316CA">
        <w:rPr>
          <w:rFonts w:ascii="Times New Roman" w:hAnsi="Times New Roman" w:cs="Times New Roman"/>
          <w:iCs/>
          <w:sz w:val="24"/>
          <w:szCs w:val="24"/>
          <w:lang w:val="cs-CZ"/>
        </w:rPr>
        <w:t>4</w:t>
      </w:r>
    </w:p>
    <w:p w14:paraId="6A872813" w14:textId="2FDE3920" w:rsidR="004A5027" w:rsidRPr="004A5027" w:rsidRDefault="004A5027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b/>
          <w:iCs/>
          <w:sz w:val="24"/>
          <w:szCs w:val="24"/>
          <w:lang w:val="cs-CZ"/>
        </w:rPr>
      </w:pPr>
      <w:r w:rsidRPr="004A5027">
        <w:rPr>
          <w:rFonts w:ascii="Times New Roman" w:hAnsi="Times New Roman" w:cs="Times New Roman"/>
          <w:b/>
          <w:iCs/>
          <w:sz w:val="24"/>
          <w:szCs w:val="24"/>
          <w:lang w:val="cs-CZ"/>
        </w:rPr>
        <w:t>Vymezení způsobilých nákladů</w:t>
      </w:r>
    </w:p>
    <w:p w14:paraId="27EA649A" w14:textId="15E0069B" w:rsidR="00B66BA5" w:rsidRDefault="001F3771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(k § 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45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)</w:t>
      </w:r>
    </w:p>
    <w:p w14:paraId="495CCF0C" w14:textId="4F62EFFB" w:rsidR="00B66BA5" w:rsidRDefault="001F3771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(1) </w:t>
      </w:r>
      <w:r w:rsidR="00C40333">
        <w:rPr>
          <w:rFonts w:ascii="Times New Roman" w:hAnsi="Times New Roman" w:cs="Times New Roman"/>
          <w:iCs/>
          <w:sz w:val="24"/>
          <w:szCs w:val="24"/>
          <w:lang w:val="cs-CZ"/>
        </w:rPr>
        <w:t>D</w:t>
      </w:r>
      <w:r w:rsidR="00927501">
        <w:rPr>
          <w:rFonts w:ascii="Times New Roman" w:hAnsi="Times New Roman" w:cs="Times New Roman"/>
          <w:iCs/>
          <w:sz w:val="24"/>
          <w:szCs w:val="24"/>
          <w:lang w:val="cs-CZ"/>
        </w:rPr>
        <w:t>o způsobilých nákladů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na činnosti ve výzkumu, vývoji, inovacích a transferu znalostí </w:t>
      </w:r>
      <w:r w:rsidR="00927501">
        <w:rPr>
          <w:rFonts w:ascii="Times New Roman" w:hAnsi="Times New Roman" w:cs="Times New Roman"/>
          <w:iCs/>
          <w:sz w:val="24"/>
          <w:szCs w:val="24"/>
          <w:lang w:val="cs-CZ"/>
        </w:rPr>
        <w:t>lze zahrnout</w:t>
      </w:r>
    </w:p>
    <w:p w14:paraId="62F9E380" w14:textId="1CB259A5" w:rsidR="00C007FF" w:rsidRPr="00921F37" w:rsidRDefault="0032477D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921F37">
        <w:rPr>
          <w:rFonts w:ascii="Times New Roman" w:hAnsi="Times New Roman" w:cs="Times New Roman"/>
          <w:sz w:val="24"/>
          <w:szCs w:val="24"/>
          <w:lang w:val="cs-CZ"/>
        </w:rPr>
        <w:t>a)</w:t>
      </w:r>
      <w:r w:rsidR="001F3771" w:rsidRPr="00921F37">
        <w:rPr>
          <w:rFonts w:ascii="Times New Roman" w:hAnsi="Times New Roman" w:cs="Times New Roman"/>
          <w:sz w:val="24"/>
          <w:szCs w:val="24"/>
          <w:lang w:val="cs-CZ"/>
        </w:rPr>
        <w:t xml:space="preserve"> osobní náklady nebo výdaje na výzkum, vývoj, inovace a transfer znalostí, a to včetně stipendií na výzkum </w:t>
      </w:r>
      <w:r w:rsidR="00C007FF">
        <w:rPr>
          <w:rFonts w:ascii="Times New Roman" w:hAnsi="Times New Roman" w:cs="Times New Roman"/>
          <w:sz w:val="24"/>
          <w:szCs w:val="24"/>
          <w:lang w:val="cs-CZ"/>
        </w:rPr>
        <w:t>a doktorsk</w:t>
      </w:r>
      <w:r w:rsidR="00C86E23">
        <w:rPr>
          <w:rFonts w:ascii="Times New Roman" w:hAnsi="Times New Roman" w:cs="Times New Roman"/>
          <w:sz w:val="24"/>
          <w:szCs w:val="24"/>
          <w:lang w:val="cs-CZ"/>
        </w:rPr>
        <w:t>ých</w:t>
      </w:r>
      <w:r w:rsidR="00C007FF">
        <w:rPr>
          <w:rFonts w:ascii="Times New Roman" w:hAnsi="Times New Roman" w:cs="Times New Roman"/>
          <w:sz w:val="24"/>
          <w:szCs w:val="24"/>
          <w:lang w:val="cs-CZ"/>
        </w:rPr>
        <w:t xml:space="preserve"> stipendi</w:t>
      </w:r>
      <w:r w:rsidR="00C86E23">
        <w:rPr>
          <w:rFonts w:ascii="Times New Roman" w:hAnsi="Times New Roman" w:cs="Times New Roman"/>
          <w:sz w:val="24"/>
          <w:szCs w:val="24"/>
          <w:lang w:val="cs-CZ"/>
        </w:rPr>
        <w:t>í</w:t>
      </w:r>
      <w:r w:rsidR="00C007FF">
        <w:rPr>
          <w:rFonts w:ascii="Times New Roman" w:hAnsi="Times New Roman" w:cs="Times New Roman"/>
          <w:sz w:val="24"/>
          <w:szCs w:val="24"/>
          <w:lang w:val="cs-CZ"/>
        </w:rPr>
        <w:t xml:space="preserve"> </w:t>
      </w:r>
      <w:r w:rsidR="001F3771" w:rsidRPr="00921F37">
        <w:rPr>
          <w:rFonts w:ascii="Times New Roman" w:hAnsi="Times New Roman" w:cs="Times New Roman"/>
          <w:sz w:val="24"/>
          <w:szCs w:val="24"/>
          <w:lang w:val="cs-CZ"/>
        </w:rPr>
        <w:t>podle zákona o vysokých školách</w:t>
      </w:r>
      <w:r w:rsidR="001F3771" w:rsidRPr="00921F37">
        <w:rPr>
          <w:rStyle w:val="Znakapoznpodarou"/>
          <w:rFonts w:ascii="Times New Roman" w:hAnsi="Times New Roman" w:cs="Times New Roman"/>
          <w:bCs/>
          <w:sz w:val="24"/>
          <w:szCs w:val="24"/>
          <w:lang w:val="cs-CZ"/>
        </w:rPr>
        <w:footnoteReference w:id="1"/>
      </w:r>
      <w:r w:rsidR="006B3654" w:rsidRPr="00C86E23">
        <w:rPr>
          <w:rFonts w:ascii="Times New Roman" w:hAnsi="Times New Roman" w:cs="Times New Roman"/>
          <w:sz w:val="24"/>
          <w:szCs w:val="24"/>
          <w:vertAlign w:val="superscript"/>
          <w:lang w:val="cs-CZ"/>
        </w:rPr>
        <w:t>)</w:t>
      </w:r>
      <w:r w:rsidR="001F3771" w:rsidRPr="00921F37">
        <w:rPr>
          <w:rFonts w:ascii="Times New Roman" w:hAnsi="Times New Roman" w:cs="Times New Roman"/>
          <w:bCs/>
          <w:sz w:val="24"/>
          <w:szCs w:val="24"/>
          <w:lang w:val="cs-CZ"/>
        </w:rPr>
        <w:t>,</w:t>
      </w:r>
      <w:r w:rsidR="004077A4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</w:t>
      </w:r>
      <w:r w:rsidR="004077A4">
        <w:rPr>
          <w:rFonts w:ascii="Times New Roman" w:hAnsi="Times New Roman" w:cs="Times New Roman"/>
          <w:bCs/>
          <w:sz w:val="24"/>
          <w:szCs w:val="24"/>
          <w:lang w:val="cs-CZ"/>
        </w:rPr>
        <w:lastRenderedPageBreak/>
        <w:t>vznikl</w:t>
      </w:r>
      <w:r w:rsidR="006B3654">
        <w:rPr>
          <w:rFonts w:ascii="Times New Roman" w:hAnsi="Times New Roman" w:cs="Times New Roman"/>
          <w:bCs/>
          <w:sz w:val="24"/>
          <w:szCs w:val="24"/>
          <w:lang w:val="cs-CZ"/>
        </w:rPr>
        <w:t>ých</w:t>
      </w:r>
      <w:r w:rsidR="004077A4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v přímé souvislosti s prováděním činností ve výzkumu, vývoji, inovacích a transferu znalostí,</w:t>
      </w:r>
    </w:p>
    <w:p w14:paraId="2EC18869" w14:textId="77481F66" w:rsidR="00B66BA5" w:rsidRPr="00921F37" w:rsidRDefault="0032477D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921F37">
        <w:rPr>
          <w:rFonts w:ascii="Times New Roman" w:hAnsi="Times New Roman" w:cs="Times New Roman"/>
          <w:bCs/>
          <w:sz w:val="24"/>
          <w:szCs w:val="24"/>
          <w:lang w:val="cs-CZ"/>
        </w:rPr>
        <w:t>b)</w:t>
      </w:r>
      <w:r w:rsidR="001F3771" w:rsidRPr="00921F37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náklady nebo výdaje na pořízení</w:t>
      </w:r>
      <w:r w:rsidR="004C53AD" w:rsidRPr="00921F37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hmotného a nehmotného majetku,</w:t>
      </w:r>
    </w:p>
    <w:p w14:paraId="519B0181" w14:textId="46C852FC" w:rsidR="00B66BA5" w:rsidRPr="00921F37" w:rsidRDefault="0032477D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921F37">
        <w:rPr>
          <w:rFonts w:ascii="Times New Roman" w:hAnsi="Times New Roman" w:cs="Times New Roman"/>
          <w:bCs/>
          <w:sz w:val="24"/>
          <w:szCs w:val="24"/>
          <w:lang w:val="cs-CZ"/>
        </w:rPr>
        <w:t>c)</w:t>
      </w:r>
      <w:r w:rsidR="001F3771" w:rsidRPr="00921F37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dalš</w:t>
      </w:r>
      <w:r w:rsidR="009B6145" w:rsidRPr="00921F37">
        <w:rPr>
          <w:rFonts w:ascii="Times New Roman" w:hAnsi="Times New Roman" w:cs="Times New Roman"/>
          <w:bCs/>
          <w:sz w:val="24"/>
          <w:szCs w:val="24"/>
          <w:lang w:val="cs-CZ"/>
        </w:rPr>
        <w:t>í provozní náklady nebo výdaje,</w:t>
      </w:r>
    </w:p>
    <w:p w14:paraId="42959824" w14:textId="5FFE3A40" w:rsidR="00B66BA5" w:rsidRPr="00921F37" w:rsidRDefault="0032477D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921F37">
        <w:rPr>
          <w:rFonts w:ascii="Times New Roman" w:hAnsi="Times New Roman" w:cs="Times New Roman"/>
          <w:bCs/>
          <w:sz w:val="24"/>
          <w:szCs w:val="24"/>
          <w:lang w:val="cs-CZ"/>
        </w:rPr>
        <w:t>d)</w:t>
      </w:r>
      <w:r w:rsidR="001F3771" w:rsidRPr="00921F37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náklady nebo výdaje na služby, včetně nákladů nebo výdajů souvisejících s harmonizací pracovního a soukromého života výzkumného pracovníka při provádění činností ve výzkumu, vývoji, inovacích </w:t>
      </w:r>
      <w:r w:rsidR="001F3771" w:rsidRPr="00921F37">
        <w:rPr>
          <w:rFonts w:ascii="Times New Roman" w:hAnsi="Times New Roman"/>
          <w:sz w:val="24"/>
          <w:szCs w:val="24"/>
          <w:lang w:val="cs-CZ"/>
        </w:rPr>
        <w:t>a transferu znalostí</w:t>
      </w:r>
      <w:r w:rsidR="001F3771" w:rsidRPr="00921F37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, </w:t>
      </w:r>
    </w:p>
    <w:p w14:paraId="7FFA7497" w14:textId="4AE79EF1" w:rsidR="00B66BA5" w:rsidRPr="00921F37" w:rsidRDefault="0032477D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921F37">
        <w:rPr>
          <w:rFonts w:ascii="Times New Roman" w:hAnsi="Times New Roman" w:cs="Times New Roman"/>
          <w:bCs/>
          <w:sz w:val="24"/>
          <w:szCs w:val="24"/>
          <w:lang w:val="cs-CZ"/>
        </w:rPr>
        <w:t>e)</w:t>
      </w:r>
      <w:r w:rsidR="001F3771" w:rsidRPr="00921F37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</w:t>
      </w:r>
      <w:r w:rsidR="00921F37">
        <w:rPr>
          <w:rFonts w:ascii="Times New Roman" w:hAnsi="Times New Roman" w:cs="Times New Roman"/>
          <w:bCs/>
          <w:sz w:val="24"/>
          <w:szCs w:val="24"/>
          <w:lang w:val="cs-CZ"/>
        </w:rPr>
        <w:t>nepřímé</w:t>
      </w:r>
      <w:r w:rsidR="001F3771" w:rsidRPr="00921F37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náklady nebo výdaje,</w:t>
      </w:r>
    </w:p>
    <w:p w14:paraId="4657CB0D" w14:textId="1C0EB3D1" w:rsidR="00B66BA5" w:rsidRDefault="0032477D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>f)</w:t>
      </w:r>
      <w:r w:rsidR="001F3771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náklady na popularizaci výzkumu, vývoje</w:t>
      </w:r>
      <w:r w:rsidR="006316E8">
        <w:rPr>
          <w:rFonts w:ascii="Times New Roman" w:hAnsi="Times New Roman" w:cs="Times New Roman"/>
          <w:bCs/>
          <w:sz w:val="24"/>
          <w:szCs w:val="24"/>
          <w:lang w:val="cs-CZ"/>
        </w:rPr>
        <w:t>, inovací a transferu znalostí.</w:t>
      </w:r>
    </w:p>
    <w:p w14:paraId="246F4FC7" w14:textId="06F6B7BC" w:rsidR="00B1484E" w:rsidRDefault="001F3771">
      <w:pPr>
        <w:spacing w:after="120" w:line="22" w:lineRule="atLeast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(2) Při stanovení </w:t>
      </w:r>
      <w:r w:rsidR="00FA15FA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výše </w:t>
      </w: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způsobilých osobních nákladů nebo výdajů na výzkum, vývoj, inovace a transfer znalostí </w:t>
      </w:r>
      <w:r w:rsidR="00FA15FA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se postupuje</w:t>
      </w: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 podle vnitřního předpisu příjemce nebo </w:t>
      </w:r>
      <w:r w:rsidR="00B1484E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partnera</w:t>
      </w: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 upravujícího odměňování pracovníků, kteří se podílejí na řešení projekt</w:t>
      </w:r>
      <w:r w:rsidR="00B1484E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u</w:t>
      </w: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, na který b</w:t>
      </w:r>
      <w:r w:rsidR="004C53AD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yla poskytnuta účelová podpora.</w:t>
      </w:r>
    </w:p>
    <w:p w14:paraId="5D544701" w14:textId="3AFD0AA2" w:rsidR="00B66BA5" w:rsidRDefault="00B1484E">
      <w:pPr>
        <w:spacing w:after="120" w:line="22" w:lineRule="atLeast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(3) </w:t>
      </w:r>
      <w:r w:rsidR="001F3771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V případě, že </w:t>
      </w:r>
      <w:r w:rsidR="00FA15FA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nelze </w:t>
      </w:r>
      <w:r w:rsidR="001F3771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při stanovení </w:t>
      </w:r>
      <w:r w:rsidR="00FA15FA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výše </w:t>
      </w:r>
      <w:r w:rsidR="001F3771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způsobilých výdajů </w:t>
      </w:r>
      <w:r w:rsidR="00FA15FA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postupovat podle odstavce 2,</w:t>
      </w:r>
      <w:r w:rsidR="001F3771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 určí způsob stanovení </w:t>
      </w:r>
      <w:r w:rsidR="00FA15FA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výše </w:t>
      </w:r>
      <w:r w:rsidR="001F3771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způsobilých osobních nákladů nebo výdajů poskytovatel.</w:t>
      </w:r>
    </w:p>
    <w:p w14:paraId="498759FD" w14:textId="324323E5" w:rsidR="00572AC4" w:rsidRDefault="00572AC4">
      <w:pPr>
        <w:spacing w:after="120" w:line="22" w:lineRule="atLeast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(4) </w:t>
      </w:r>
      <w:r w:rsidR="001D728C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Určí-li poskytovatel </w:t>
      </w:r>
      <w:r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 xml:space="preserve">způsobilé náklady </w:t>
      </w:r>
      <w:r w:rsidR="00326AA3">
        <w:rPr>
          <w:rFonts w:ascii="Times New Roman" w:hAnsi="Times New Roman" w:cs="Times New Roman"/>
          <w:iCs/>
          <w:sz w:val="24"/>
          <w:szCs w:val="24"/>
          <w:lang w:val="cs-CZ"/>
        </w:rPr>
        <w:t>podle odstavce 1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, u kterých </w:t>
      </w:r>
      <w:r w:rsidR="001D728C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podle §</w:t>
      </w:r>
      <w:r w:rsidR="003071C8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 </w:t>
      </w:r>
      <w:r w:rsidR="001D728C">
        <w:rPr>
          <w:rFonts w:ascii="Times New Roman" w:eastAsia="Times New Roman" w:hAnsi="Times New Roman" w:cs="Times New Roman"/>
          <w:iCs/>
          <w:sz w:val="24"/>
          <w:szCs w:val="24"/>
          <w:lang w:val="cs-CZ" w:eastAsia="cs-CZ"/>
        </w:rPr>
        <w:t>45 odst. 3 zákona</w:t>
      </w:r>
      <w:r w:rsidR="001D728C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umožní </w:t>
      </w:r>
      <w:r w:rsidR="00DC2CEB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při vyúčtování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paušální vykazování jejich výše</w:t>
      </w:r>
      <w:r w:rsidR="001D728C">
        <w:rPr>
          <w:rFonts w:ascii="Times New Roman" w:hAnsi="Times New Roman" w:cs="Times New Roman"/>
          <w:iCs/>
          <w:sz w:val="24"/>
          <w:szCs w:val="24"/>
          <w:lang w:val="cs-CZ"/>
        </w:rPr>
        <w:t>, stanoví pro každý takový způsobilý náklad procentní sazbu z celkové výše způsobilých nákladů projektu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.</w:t>
      </w:r>
    </w:p>
    <w:p w14:paraId="0534D6AC" w14:textId="77777777" w:rsidR="00B66BA5" w:rsidRDefault="00B66BA5" w:rsidP="00092CC0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</w:p>
    <w:p w14:paraId="571C27C6" w14:textId="7DA83E12" w:rsidR="00B66BA5" w:rsidRDefault="001F3771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§ </w:t>
      </w:r>
      <w:r w:rsidR="00E316CA">
        <w:rPr>
          <w:rFonts w:ascii="Times New Roman" w:hAnsi="Times New Roman" w:cs="Times New Roman"/>
          <w:iCs/>
          <w:sz w:val="24"/>
          <w:szCs w:val="24"/>
          <w:lang w:val="cs-CZ"/>
        </w:rPr>
        <w:t>5</w:t>
      </w:r>
    </w:p>
    <w:p w14:paraId="6E2EC5F9" w14:textId="0B73A0A6" w:rsidR="00B66BA5" w:rsidRDefault="001F3771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(k § </w:t>
      </w:r>
      <w:r w:rsidR="00006942">
        <w:rPr>
          <w:rFonts w:ascii="Times New Roman" w:hAnsi="Times New Roman" w:cs="Times New Roman"/>
          <w:iCs/>
          <w:sz w:val="24"/>
          <w:szCs w:val="24"/>
          <w:lang w:val="cs-CZ"/>
        </w:rPr>
        <w:t>56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)</w:t>
      </w:r>
    </w:p>
    <w:p w14:paraId="136DC2A4" w14:textId="77777777" w:rsidR="00B66BA5" w:rsidRDefault="001F3771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 xml:space="preserve">Náležitosti návrhu systémové podpory velkých výzkumných infrastruktur a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cs-CZ"/>
        </w:rPr>
        <w:t>testovacích a experimentálních infrastruktur</w:t>
      </w:r>
    </w:p>
    <w:p w14:paraId="74D0D7AE" w14:textId="662464E8" w:rsidR="00B66BA5" w:rsidRDefault="001F3771">
      <w:pPr>
        <w:autoSpaceDE w:val="0"/>
        <w:autoSpaceDN w:val="0"/>
        <w:adjustRightInd w:val="0"/>
        <w:spacing w:after="120" w:line="22" w:lineRule="atLeast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Návrh systémové podpory velkých výzkumných infrastruktur 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>testovacích a experimentálních infrastruktur</w:t>
      </w: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obsahuje </w:t>
      </w:r>
      <w:r w:rsidR="009B6145">
        <w:rPr>
          <w:rFonts w:ascii="Times New Roman" w:hAnsi="Times New Roman" w:cs="Times New Roman"/>
          <w:bCs/>
          <w:sz w:val="24"/>
          <w:szCs w:val="24"/>
          <w:lang w:val="cs-CZ"/>
        </w:rPr>
        <w:t>alespoň</w:t>
      </w:r>
    </w:p>
    <w:p w14:paraId="0DB831B9" w14:textId="5ABAC080" w:rsidR="002F27E3" w:rsidRDefault="001F3771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a) </w:t>
      </w:r>
      <w:r w:rsidR="002F27E3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název velké výzkumné infrastruktury </w:t>
      </w:r>
      <w:r w:rsidR="008D59D4">
        <w:rPr>
          <w:rFonts w:ascii="Times New Roman" w:hAnsi="Times New Roman" w:cs="Times New Roman"/>
          <w:bCs/>
          <w:sz w:val="24"/>
          <w:szCs w:val="24"/>
          <w:lang w:val="cs-CZ"/>
        </w:rPr>
        <w:t>nebo</w:t>
      </w:r>
      <w:r w:rsidR="002F27E3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</w:t>
      </w:r>
      <w:r w:rsidR="002F27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cs-CZ"/>
        </w:rPr>
        <w:t>testovací a experimentální infrastruktury</w:t>
      </w:r>
    </w:p>
    <w:p w14:paraId="0AEF20B4" w14:textId="22125197" w:rsidR="00B66BA5" w:rsidRDefault="002F27E3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b) identifikační údaje žadatele, </w:t>
      </w:r>
      <w:r w:rsidR="00897AED">
        <w:rPr>
          <w:rFonts w:ascii="Times New Roman" w:hAnsi="Times New Roman" w:cs="Times New Roman"/>
          <w:bCs/>
          <w:sz w:val="24"/>
          <w:szCs w:val="24"/>
          <w:lang w:val="cs-CZ"/>
        </w:rPr>
        <w:t>kterými se rozumí</w:t>
      </w:r>
    </w:p>
    <w:p w14:paraId="3C7FE339" w14:textId="549D963C" w:rsidR="00897AED" w:rsidRDefault="00897AED" w:rsidP="00897AED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1. </w:t>
      </w:r>
      <w:r w:rsidR="002F27E3">
        <w:rPr>
          <w:rFonts w:ascii="Times New Roman" w:hAnsi="Times New Roman" w:cs="Times New Roman"/>
          <w:iCs/>
          <w:sz w:val="24"/>
          <w:szCs w:val="24"/>
          <w:lang w:val="cs-CZ"/>
        </w:rPr>
        <w:t>obchodní firma,</w:t>
      </w:r>
    </w:p>
    <w:p w14:paraId="3C994B85" w14:textId="5A77F317" w:rsidR="002F27E3" w:rsidRDefault="002F27E3" w:rsidP="00897AED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2. adresa sídla, a</w:t>
      </w:r>
    </w:p>
    <w:p w14:paraId="1B27BF15" w14:textId="6619C945" w:rsidR="002F27E3" w:rsidRPr="00897AED" w:rsidRDefault="002F27E3" w:rsidP="00897AED">
      <w:pPr>
        <w:widowControl w:val="0"/>
        <w:autoSpaceDE w:val="0"/>
        <w:autoSpaceDN w:val="0"/>
        <w:adjustRightInd w:val="0"/>
        <w:spacing w:afterLines="60" w:after="144" w:line="22" w:lineRule="atLeast"/>
        <w:ind w:firstLine="708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3. identifikační číslo, pokud bylo přiděleno,</w:t>
      </w:r>
    </w:p>
    <w:p w14:paraId="12C661D9" w14:textId="117A60A9" w:rsidR="00B66BA5" w:rsidRDefault="002F27E3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>c</w:t>
      </w:r>
      <w:r w:rsidR="001F3771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) </w:t>
      </w:r>
      <w:r w:rsidR="00897AED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předmět a </w:t>
      </w:r>
      <w:r w:rsidR="001F3771">
        <w:rPr>
          <w:rFonts w:ascii="Times New Roman" w:hAnsi="Times New Roman" w:cs="Times New Roman"/>
          <w:bCs/>
          <w:sz w:val="24"/>
          <w:szCs w:val="24"/>
          <w:lang w:val="cs-CZ"/>
        </w:rPr>
        <w:t>cíle systémové podpory a jejich odůvodněn</w:t>
      </w:r>
      <w:r w:rsidR="009B6145">
        <w:rPr>
          <w:rFonts w:ascii="Times New Roman" w:hAnsi="Times New Roman" w:cs="Times New Roman"/>
          <w:bCs/>
          <w:sz w:val="24"/>
          <w:szCs w:val="24"/>
          <w:lang w:val="cs-CZ"/>
        </w:rPr>
        <w:t>í ve vztahu k Národní politice</w:t>
      </w:r>
      <w:r w:rsidR="009F06B2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výzkumu, vývoje a inovací České republiky 2021+</w:t>
      </w:r>
      <w:r w:rsidR="009B6145">
        <w:rPr>
          <w:rFonts w:ascii="Times New Roman" w:hAnsi="Times New Roman" w:cs="Times New Roman"/>
          <w:bCs/>
          <w:sz w:val="24"/>
          <w:szCs w:val="24"/>
          <w:lang w:val="cs-CZ"/>
        </w:rPr>
        <w:t>,</w:t>
      </w:r>
    </w:p>
    <w:p w14:paraId="5FA48E1C" w14:textId="1AC06110" w:rsidR="00B66BA5" w:rsidRDefault="002F27E3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>d</w:t>
      </w:r>
      <w:r w:rsidR="001F3771">
        <w:rPr>
          <w:rFonts w:ascii="Times New Roman" w:hAnsi="Times New Roman" w:cs="Times New Roman"/>
          <w:bCs/>
          <w:sz w:val="24"/>
          <w:szCs w:val="24"/>
          <w:lang w:val="cs-CZ"/>
        </w:rPr>
        <w:t>) celkové výdaje a jejich členění v jednotlivých letech,</w:t>
      </w:r>
    </w:p>
    <w:p w14:paraId="46EC9E90" w14:textId="6B38256B" w:rsidR="00B66BA5" w:rsidRDefault="002F27E3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>e</w:t>
      </w:r>
      <w:r w:rsidR="00125EEB">
        <w:rPr>
          <w:rFonts w:ascii="Times New Roman" w:hAnsi="Times New Roman" w:cs="Times New Roman"/>
          <w:bCs/>
          <w:sz w:val="24"/>
          <w:szCs w:val="24"/>
          <w:lang w:val="cs-CZ"/>
        </w:rPr>
        <w:t>) vymezení způsobilých nákladů,</w:t>
      </w:r>
    </w:p>
    <w:p w14:paraId="7E8BE4B5" w14:textId="6CEBF635" w:rsidR="00B66BA5" w:rsidRDefault="002F27E3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>f</w:t>
      </w:r>
      <w:r w:rsidR="001F3771">
        <w:rPr>
          <w:rFonts w:ascii="Times New Roman" w:hAnsi="Times New Roman" w:cs="Times New Roman"/>
          <w:bCs/>
          <w:sz w:val="24"/>
          <w:szCs w:val="24"/>
          <w:lang w:val="cs-CZ"/>
        </w:rPr>
        <w:t>) nejvyšší povolenou intenzitu podpory</w:t>
      </w:r>
      <w:r w:rsidR="008D59D4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a</w:t>
      </w:r>
      <w:r w:rsidR="001F3771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její odůvodnění</w:t>
      </w:r>
      <w:r w:rsidR="004C53AD">
        <w:rPr>
          <w:rFonts w:ascii="Times New Roman" w:hAnsi="Times New Roman" w:cs="Times New Roman"/>
          <w:bCs/>
          <w:sz w:val="24"/>
          <w:szCs w:val="24"/>
          <w:lang w:val="cs-CZ"/>
        </w:rPr>
        <w:t>,</w:t>
      </w:r>
      <w:r w:rsidR="009B6145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a</w:t>
      </w:r>
    </w:p>
    <w:p w14:paraId="57D1F142" w14:textId="7DB716B2" w:rsidR="00B66BA5" w:rsidRDefault="002F27E3">
      <w:pPr>
        <w:autoSpaceDE w:val="0"/>
        <w:autoSpaceDN w:val="0"/>
        <w:adjustRightInd w:val="0"/>
        <w:spacing w:after="120" w:line="22" w:lineRule="atLeast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>g</w:t>
      </w:r>
      <w:r w:rsidR="001F3771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) způsob monitorování, </w:t>
      </w:r>
      <w:r w:rsidR="00363B13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způsob </w:t>
      </w:r>
      <w:r w:rsidR="001F3771">
        <w:rPr>
          <w:rFonts w:ascii="Times New Roman" w:hAnsi="Times New Roman" w:cs="Times New Roman"/>
          <w:bCs/>
          <w:sz w:val="24"/>
          <w:szCs w:val="24"/>
          <w:lang w:val="cs-CZ"/>
        </w:rPr>
        <w:t>průběžného a závěrečného hodnocení dosažení cílů systémové podpory</w:t>
      </w:r>
      <w:r w:rsidR="00674658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a hodnocení dopadů,</w:t>
      </w:r>
      <w:r w:rsidR="001F3771">
        <w:rPr>
          <w:rFonts w:ascii="Times New Roman" w:hAnsi="Times New Roman" w:cs="Times New Roman"/>
          <w:bCs/>
          <w:sz w:val="24"/>
          <w:szCs w:val="24"/>
          <w:lang w:val="cs-CZ"/>
        </w:rPr>
        <w:t xml:space="preserve"> včetně měřitelných indikátorů</w:t>
      </w:r>
      <w:r w:rsidR="001F3771">
        <w:rPr>
          <w:rFonts w:ascii="Times New Roman,Bold" w:hAnsi="Times New Roman,Bold" w:cs="Times New Roman,Bold"/>
          <w:bCs/>
          <w:sz w:val="24"/>
          <w:szCs w:val="24"/>
          <w:lang w:val="cs-CZ"/>
        </w:rPr>
        <w:t xml:space="preserve"> vhodných k posouzení míry dosažení cílů systémové podpory</w:t>
      </w:r>
      <w:r w:rsidR="009B6145">
        <w:rPr>
          <w:rFonts w:ascii="Times New Roman" w:hAnsi="Times New Roman" w:cs="Times New Roman"/>
          <w:bCs/>
          <w:sz w:val="24"/>
          <w:szCs w:val="24"/>
          <w:lang w:val="cs-CZ"/>
        </w:rPr>
        <w:t>.</w:t>
      </w:r>
    </w:p>
    <w:p w14:paraId="2C215468" w14:textId="77777777" w:rsidR="00B66BA5" w:rsidRDefault="00B66BA5">
      <w:pPr>
        <w:widowControl w:val="0"/>
        <w:autoSpaceDE w:val="0"/>
        <w:autoSpaceDN w:val="0"/>
        <w:adjustRightInd w:val="0"/>
        <w:spacing w:afterLines="60" w:after="144" w:line="22" w:lineRule="atLeast"/>
        <w:rPr>
          <w:rFonts w:ascii="Times New Roman" w:hAnsi="Times New Roman" w:cs="Times New Roman"/>
          <w:iCs/>
          <w:sz w:val="24"/>
          <w:szCs w:val="24"/>
          <w:lang w:val="cs-CZ"/>
        </w:rPr>
      </w:pPr>
    </w:p>
    <w:p w14:paraId="15AFF50C" w14:textId="43FF1D7D" w:rsidR="00F54364" w:rsidRDefault="00F54364" w:rsidP="00AC6810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§ </w:t>
      </w:r>
      <w:r w:rsidR="00E316CA">
        <w:rPr>
          <w:rFonts w:ascii="Times New Roman" w:hAnsi="Times New Roman" w:cs="Times New Roman"/>
          <w:iCs/>
          <w:sz w:val="24"/>
          <w:szCs w:val="24"/>
          <w:lang w:val="cs-CZ"/>
        </w:rPr>
        <w:t>6</w:t>
      </w:r>
    </w:p>
    <w:p w14:paraId="1A5889FB" w14:textId="77777777" w:rsidR="00F54364" w:rsidRDefault="00F54364" w:rsidP="00F54364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(k § 60)</w:t>
      </w:r>
    </w:p>
    <w:p w14:paraId="51B213A3" w14:textId="77777777" w:rsidR="00F54364" w:rsidRDefault="00F54364" w:rsidP="00F54364">
      <w:pPr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b/>
          <w:i/>
          <w:lang w:val="cs-CZ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cs-CZ"/>
        </w:rPr>
        <w:t>Obsahové náležitosti návrhu programu</w:t>
      </w:r>
    </w:p>
    <w:p w14:paraId="37A8298F" w14:textId="077E9AC3" w:rsidR="00F54364" w:rsidRDefault="00F54364" w:rsidP="00F54364">
      <w:pPr>
        <w:widowControl w:val="0"/>
        <w:autoSpaceDE w:val="0"/>
        <w:autoSpaceDN w:val="0"/>
        <w:adjustRightInd w:val="0"/>
        <w:spacing w:afterLines="60" w:after="144" w:line="22" w:lineRule="atLeast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(1) Návrh programu obsahuje</w:t>
      </w:r>
      <w:r w:rsidR="0034049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alespoň</w:t>
      </w:r>
    </w:p>
    <w:p w14:paraId="213ED206" w14:textId="5FFAF9F5" w:rsidR="000F1613" w:rsidRDefault="00F54364" w:rsidP="00F5436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a) identifikační údaje programu, </w:t>
      </w:r>
      <w:r w:rsidR="000F1613">
        <w:rPr>
          <w:rFonts w:ascii="Times New Roman" w:hAnsi="Times New Roman" w:cs="Times New Roman"/>
          <w:iCs/>
          <w:sz w:val="24"/>
          <w:szCs w:val="24"/>
          <w:lang w:val="cs-CZ"/>
        </w:rPr>
        <w:t>kterými jsou kód programu v informačním systému výzkumu, vývoje a inovací, název programu a název ústředního správního úřadu, který návrh připravil,</w:t>
      </w:r>
    </w:p>
    <w:p w14:paraId="5E94A13D" w14:textId="35A7F903" w:rsidR="00650FE0" w:rsidRDefault="00EC7679" w:rsidP="00650FE0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b) 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členění na podprogramy nebo dílčí cíle, </w:t>
      </w:r>
      <w:r w:rsidR="000F1613">
        <w:rPr>
          <w:rFonts w:ascii="Times New Roman" w:hAnsi="Times New Roman" w:cs="Times New Roman"/>
          <w:iCs/>
          <w:sz w:val="24"/>
          <w:szCs w:val="24"/>
          <w:lang w:val="cs-CZ"/>
        </w:rPr>
        <w:t>pokud existují,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650FE0">
        <w:rPr>
          <w:rFonts w:ascii="Times New Roman" w:hAnsi="Times New Roman" w:cs="Times New Roman"/>
          <w:iCs/>
          <w:sz w:val="24"/>
          <w:szCs w:val="24"/>
          <w:lang w:val="cs-CZ"/>
        </w:rPr>
        <w:t>specifikaci cílů programu, podprogramů nebo popřípadě dílčích cílů s jejich odůvodněním,</w:t>
      </w:r>
    </w:p>
    <w:p w14:paraId="494F2884" w14:textId="3A327E63" w:rsidR="00F54364" w:rsidRDefault="00EC7679" w:rsidP="00F5436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c) </w:t>
      </w:r>
      <w:r w:rsidR="000F1613">
        <w:rPr>
          <w:rFonts w:ascii="Times New Roman" w:hAnsi="Times New Roman" w:cs="Times New Roman"/>
          <w:iCs/>
          <w:sz w:val="24"/>
          <w:szCs w:val="24"/>
          <w:lang w:val="cs-CZ"/>
        </w:rPr>
        <w:t>datum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0F1613">
        <w:rPr>
          <w:rFonts w:ascii="Times New Roman" w:hAnsi="Times New Roman" w:cs="Times New Roman"/>
          <w:iCs/>
          <w:sz w:val="24"/>
          <w:szCs w:val="24"/>
          <w:lang w:val="cs-CZ"/>
        </w:rPr>
        <w:t>zahájení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</w:t>
      </w:r>
      <w:r w:rsidR="000F1613">
        <w:rPr>
          <w:rFonts w:ascii="Times New Roman" w:hAnsi="Times New Roman" w:cs="Times New Roman"/>
          <w:iCs/>
          <w:sz w:val="24"/>
          <w:szCs w:val="24"/>
          <w:lang w:val="cs-CZ"/>
        </w:rPr>
        <w:t>datum ukončení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36F5DBED" w14:textId="2A1BFF38" w:rsidR="002860EA" w:rsidRDefault="00EC7679" w:rsidP="00650FE0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d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</w:t>
      </w:r>
      <w:r w:rsidR="002860EA">
        <w:rPr>
          <w:rFonts w:ascii="Times New Roman" w:hAnsi="Times New Roman" w:cs="Times New Roman"/>
          <w:iCs/>
          <w:sz w:val="24"/>
          <w:szCs w:val="24"/>
          <w:lang w:val="cs-CZ"/>
        </w:rPr>
        <w:t>údaje o financování, kterými jsou</w:t>
      </w:r>
    </w:p>
    <w:p w14:paraId="48C5153D" w14:textId="4D7891B7" w:rsidR="00EC7679" w:rsidRDefault="00FA506C" w:rsidP="002860EA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1</w:t>
      </w:r>
      <w:r w:rsidR="002860E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. 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>celkové výdaje na uskutečnění programu, popřípadě podprogramu</w:t>
      </w:r>
      <w:r w:rsidR="00650FE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nebo dílčích cílů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7CD23A6C" w14:textId="45BFBC43" w:rsidR="00F54364" w:rsidRDefault="00FA506C" w:rsidP="002860EA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2</w:t>
      </w:r>
      <w:r w:rsidR="00EC767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. 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>výdaje z veřejných prostředků s uvedením výdajů státního rozpočtu a jejich</w:t>
      </w:r>
      <w:r w:rsidR="00E316C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členění v jednotlivých letech,</w:t>
      </w:r>
    </w:p>
    <w:p w14:paraId="1890CFD8" w14:textId="542EAD3B" w:rsidR="002860EA" w:rsidRDefault="00FA506C" w:rsidP="002860EA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3</w:t>
      </w:r>
      <w:r w:rsidR="002860EA">
        <w:rPr>
          <w:rFonts w:ascii="Times New Roman" w:hAnsi="Times New Roman" w:cs="Times New Roman"/>
          <w:iCs/>
          <w:sz w:val="24"/>
          <w:szCs w:val="24"/>
          <w:lang w:val="cs-CZ"/>
        </w:rPr>
        <w:t>. nejvyšší povolenou intenzitu podpory a její odůvodnění,</w:t>
      </w:r>
    </w:p>
    <w:p w14:paraId="17E85F71" w14:textId="26453B28" w:rsidR="002860EA" w:rsidRDefault="00FA506C" w:rsidP="002860EA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4</w:t>
      </w:r>
      <w:r w:rsidR="002860E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. 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>stanovení formy</w:t>
      </w:r>
      <w:r w:rsidR="002860E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podpory</w:t>
      </w:r>
      <w:r w:rsidR="00EC767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podle § 62</w:t>
      </w:r>
      <w:r w:rsidR="002E08A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zákona</w:t>
      </w:r>
      <w:r w:rsidR="002860EA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5D9483B3" w14:textId="67D9AFE7" w:rsidR="00125EEB" w:rsidRDefault="00FA506C" w:rsidP="002860EA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5</w:t>
      </w:r>
      <w:r w:rsidR="002860EA">
        <w:rPr>
          <w:rFonts w:ascii="Times New Roman" w:hAnsi="Times New Roman" w:cs="Times New Roman"/>
          <w:iCs/>
          <w:sz w:val="24"/>
          <w:szCs w:val="24"/>
          <w:lang w:val="cs-CZ"/>
        </w:rPr>
        <w:t>.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vymezení </w:t>
      </w:r>
      <w:r w:rsidR="00927501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položek 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>způsobilých nákladů</w:t>
      </w:r>
      <w:r w:rsidR="002860EA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podle § 4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 w:rsidR="00DE4083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včetně kalkulace osobních nákladů na odměňování pracovníků podílejících se na řešení projektu,</w:t>
      </w:r>
    </w:p>
    <w:p w14:paraId="7F9F8D6B" w14:textId="2518628F" w:rsidR="00EC7679" w:rsidRDefault="00FA506C" w:rsidP="00DE05A9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6</w:t>
      </w:r>
      <w:r w:rsidR="00EC7679">
        <w:rPr>
          <w:rFonts w:ascii="Times New Roman" w:hAnsi="Times New Roman" w:cs="Times New Roman"/>
          <w:iCs/>
          <w:sz w:val="24"/>
          <w:szCs w:val="24"/>
          <w:lang w:val="cs-CZ"/>
        </w:rPr>
        <w:t>. údaje o způsobu a lhůtách proplácení uznaných nákladů projektu,</w:t>
      </w:r>
    </w:p>
    <w:p w14:paraId="27012C1F" w14:textId="39D5EB30" w:rsidR="00EC7679" w:rsidRDefault="00DE05A9" w:rsidP="00DE05A9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e)</w:t>
      </w:r>
      <w:r w:rsidR="00EC767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informac</w:t>
      </w:r>
      <w:r w:rsidR="00C226CD">
        <w:rPr>
          <w:rFonts w:ascii="Times New Roman" w:hAnsi="Times New Roman" w:cs="Times New Roman"/>
          <w:iCs/>
          <w:sz w:val="24"/>
          <w:szCs w:val="24"/>
          <w:lang w:val="cs-CZ"/>
        </w:rPr>
        <w:t>i</w:t>
      </w:r>
      <w:r w:rsidR="00EC767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 právním rámci veřejné podpory, podle něhož budou veřejné prostředky poskytovány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496D3194" w14:textId="3FC462FD" w:rsidR="00F54364" w:rsidRDefault="00BA705E" w:rsidP="00F5436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f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způsob monitorování průběhu programu, </w:t>
      </w:r>
      <w:r w:rsidR="001E29F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způsob a 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harmonogram průběžného a závěrečného hodnocení dosažení cílů programu, 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způsob 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>hodnocení dopadů, včetně indikátorů vhodných k posouze</w:t>
      </w:r>
      <w:r w:rsidR="00927501">
        <w:rPr>
          <w:rFonts w:ascii="Times New Roman" w:hAnsi="Times New Roman" w:cs="Times New Roman"/>
          <w:iCs/>
          <w:sz w:val="24"/>
          <w:szCs w:val="24"/>
          <w:lang w:val="cs-CZ"/>
        </w:rPr>
        <w:t>ní míry dosažení cílů programu,</w:t>
      </w:r>
    </w:p>
    <w:p w14:paraId="283CF645" w14:textId="2C99A5E8" w:rsidR="00053AB4" w:rsidRDefault="002D2866" w:rsidP="00053AB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g) 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>informac</w:t>
      </w:r>
      <w:r w:rsidR="00C226CD">
        <w:rPr>
          <w:rFonts w:ascii="Times New Roman" w:hAnsi="Times New Roman" w:cs="Times New Roman"/>
          <w:iCs/>
          <w:sz w:val="24"/>
          <w:szCs w:val="24"/>
          <w:lang w:val="cs-CZ"/>
        </w:rPr>
        <w:t>i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>, zda návrhy projektů budou</w:t>
      </w:r>
    </w:p>
    <w:p w14:paraId="7AEC1BEA" w14:textId="12811A41" w:rsidR="00053AB4" w:rsidRDefault="00FA506C" w:rsidP="002D2866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1</w:t>
      </w:r>
      <w:r w:rsidR="002D286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. 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přijímány 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>podle § 6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>9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1 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zákona 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>a hodnoceny podle § 6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>9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2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a §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> 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7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>2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2 a 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>3 zákona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1EF4F2BD" w14:textId="09CD56B8" w:rsidR="00053AB4" w:rsidRDefault="00FA506C" w:rsidP="002D2866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2</w:t>
      </w:r>
      <w:r w:rsidR="002D286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. 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přijímány průběžně 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>podle § 6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>9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3 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zákona 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 hodnoceny 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podle 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>§ 7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>2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4 a 5 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>zákona,</w:t>
      </w:r>
    </w:p>
    <w:p w14:paraId="6ADA78B2" w14:textId="65CCC6DE" w:rsidR="00053AB4" w:rsidRDefault="00FA506C" w:rsidP="002D2866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3</w:t>
      </w:r>
      <w:r w:rsidR="002D286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. 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hodnoceny podle 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>§ 7</w:t>
      </w:r>
      <w:r w:rsidR="00674658">
        <w:rPr>
          <w:rFonts w:ascii="Times New Roman" w:hAnsi="Times New Roman" w:cs="Times New Roman"/>
          <w:iCs/>
          <w:sz w:val="24"/>
          <w:szCs w:val="24"/>
          <w:lang w:val="cs-CZ"/>
        </w:rPr>
        <w:t>1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3 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>a § 7</w:t>
      </w:r>
      <w:r w:rsidR="0052697D">
        <w:rPr>
          <w:rFonts w:ascii="Times New Roman" w:hAnsi="Times New Roman" w:cs="Times New Roman"/>
          <w:iCs/>
          <w:sz w:val="24"/>
          <w:szCs w:val="24"/>
          <w:lang w:val="cs-CZ"/>
        </w:rPr>
        <w:t>2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2 až 4 </w:t>
      </w:r>
      <w:r w:rsidR="00053AB4">
        <w:rPr>
          <w:rFonts w:ascii="Times New Roman" w:hAnsi="Times New Roman" w:cs="Times New Roman"/>
          <w:iCs/>
          <w:sz w:val="24"/>
          <w:szCs w:val="24"/>
          <w:lang w:val="cs-CZ"/>
        </w:rPr>
        <w:t>zákona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  <w:r w:rsidR="002D286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nebo</w:t>
      </w:r>
    </w:p>
    <w:p w14:paraId="7E45BF2A" w14:textId="335AAB30" w:rsidR="00F54364" w:rsidRDefault="00FA506C" w:rsidP="002D2866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4</w:t>
      </w:r>
      <w:r w:rsidR="002D2866">
        <w:rPr>
          <w:rFonts w:ascii="Times New Roman" w:hAnsi="Times New Roman" w:cs="Times New Roman"/>
          <w:iCs/>
          <w:sz w:val="24"/>
          <w:szCs w:val="24"/>
          <w:lang w:val="cs-CZ"/>
        </w:rPr>
        <w:t>. hodnoceny vícestupňově v několika kolech a postupně dopracovávány podle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§ </w:t>
      </w:r>
      <w:r w:rsidR="00F54364" w:rsidRPr="002D2866">
        <w:rPr>
          <w:rFonts w:ascii="Times New Roman" w:hAnsi="Times New Roman" w:cs="Times New Roman"/>
          <w:iCs/>
          <w:sz w:val="24"/>
          <w:szCs w:val="24"/>
          <w:lang w:val="cs-CZ"/>
        </w:rPr>
        <w:t>6</w:t>
      </w:r>
      <w:r w:rsidR="002D2866" w:rsidRPr="002D2866">
        <w:rPr>
          <w:rFonts w:ascii="Times New Roman" w:hAnsi="Times New Roman" w:cs="Times New Roman"/>
          <w:iCs/>
          <w:sz w:val="24"/>
          <w:szCs w:val="24"/>
          <w:lang w:val="cs-CZ"/>
        </w:rPr>
        <w:t>0</w:t>
      </w:r>
      <w:r w:rsidR="00F54364" w:rsidRPr="002D2866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odst. 4</w:t>
      </w:r>
      <w:r w:rsidR="00C226CD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zákona</w:t>
      </w:r>
      <w:r w:rsidR="002D2866">
        <w:rPr>
          <w:rFonts w:ascii="Times New Roman" w:hAnsi="Times New Roman" w:cs="Times New Roman"/>
          <w:iCs/>
          <w:sz w:val="24"/>
          <w:szCs w:val="24"/>
          <w:lang w:val="cs-CZ"/>
        </w:rPr>
        <w:t>,</w:t>
      </w:r>
    </w:p>
    <w:p w14:paraId="38662EC6" w14:textId="5B2CCF30" w:rsidR="00237C95" w:rsidRDefault="00237C95" w:rsidP="002D2866">
      <w:pPr>
        <w:widowControl w:val="0"/>
        <w:autoSpaceDE w:val="0"/>
        <w:autoSpaceDN w:val="0"/>
        <w:adjustRightInd w:val="0"/>
        <w:spacing w:afterLines="60" w:after="144" w:line="22" w:lineRule="atLeast"/>
        <w:ind w:left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5. financovány podle § 14 odst. 6 rozpočtových pravidel,</w:t>
      </w:r>
    </w:p>
    <w:p w14:paraId="2BB58430" w14:textId="234E58FF" w:rsidR="000A09B5" w:rsidRDefault="000A09B5" w:rsidP="000A09B5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i) kritéria hodnocení návrhů projektů,</w:t>
      </w:r>
    </w:p>
    <w:p w14:paraId="7A538019" w14:textId="181E54D5" w:rsidR="00C226CD" w:rsidRDefault="000A09B5" w:rsidP="00F5436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j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požadavky na prokázání způsobilosti </w:t>
      </w:r>
      <w:r w:rsidR="00C226CD">
        <w:rPr>
          <w:rFonts w:ascii="Times New Roman" w:hAnsi="Times New Roman" w:cs="Times New Roman"/>
          <w:iCs/>
          <w:sz w:val="24"/>
          <w:szCs w:val="24"/>
          <w:lang w:val="cs-CZ"/>
        </w:rPr>
        <w:t>žadatele a partnera podle § 48 a 49 zákona,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</w:t>
      </w:r>
    </w:p>
    <w:p w14:paraId="2406CCEA" w14:textId="722D086E" w:rsidR="00310F10" w:rsidRDefault="00C226CD" w:rsidP="00F5436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lastRenderedPageBreak/>
        <w:t xml:space="preserve">k) informaci, zda </w:t>
      </w:r>
      <w:r w:rsidR="00DE05A9">
        <w:rPr>
          <w:rFonts w:ascii="Times New Roman" w:hAnsi="Times New Roman" w:cs="Times New Roman"/>
          <w:iCs/>
          <w:sz w:val="24"/>
          <w:szCs w:val="24"/>
          <w:lang w:val="cs-CZ"/>
        </w:rPr>
        <w:t>se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připouští možnost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uzavřít smlou</w:t>
      </w:r>
      <w:r w:rsidR="00BE4A95">
        <w:rPr>
          <w:rFonts w:ascii="Times New Roman" w:hAnsi="Times New Roman" w:cs="Times New Roman"/>
          <w:iCs/>
          <w:sz w:val="24"/>
          <w:szCs w:val="24"/>
          <w:lang w:val="cs-CZ"/>
        </w:rPr>
        <w:t>vu o přenesení pro</w:t>
      </w:r>
      <w:r w:rsidR="005329E3">
        <w:rPr>
          <w:rFonts w:ascii="Times New Roman" w:hAnsi="Times New Roman" w:cs="Times New Roman"/>
          <w:iCs/>
          <w:sz w:val="24"/>
          <w:szCs w:val="24"/>
          <w:lang w:val="cs-CZ"/>
        </w:rPr>
        <w:t>jektu</w:t>
      </w:r>
      <w:r w:rsidR="00BE4A95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podle § </w:t>
      </w:r>
      <w:r w:rsidR="00310F10">
        <w:rPr>
          <w:rFonts w:ascii="Times New Roman" w:hAnsi="Times New Roman" w:cs="Times New Roman"/>
          <w:iCs/>
          <w:sz w:val="24"/>
          <w:szCs w:val="24"/>
          <w:lang w:val="cs-CZ"/>
        </w:rPr>
        <w:t>6</w:t>
      </w:r>
      <w:r w:rsidR="00E946F1">
        <w:rPr>
          <w:rFonts w:ascii="Times New Roman" w:hAnsi="Times New Roman" w:cs="Times New Roman"/>
          <w:iCs/>
          <w:sz w:val="24"/>
          <w:szCs w:val="24"/>
          <w:lang w:val="cs-CZ"/>
        </w:rPr>
        <w:t>6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zákona.</w:t>
      </w:r>
    </w:p>
    <w:p w14:paraId="47680061" w14:textId="01E333D6" w:rsidR="00F54364" w:rsidRDefault="00F54364" w:rsidP="00F54364">
      <w:pPr>
        <w:widowControl w:val="0"/>
        <w:autoSpaceDE w:val="0"/>
        <w:autoSpaceDN w:val="0"/>
        <w:adjustRightInd w:val="0"/>
        <w:spacing w:afterLines="60" w:after="144" w:line="22" w:lineRule="atLeast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(2) </w:t>
      </w:r>
      <w:r w:rsidR="00BA705E">
        <w:rPr>
          <w:rFonts w:ascii="Times New Roman" w:hAnsi="Times New Roman" w:cs="Times New Roman"/>
          <w:iCs/>
          <w:sz w:val="24"/>
          <w:szCs w:val="24"/>
          <w:lang w:val="cs-CZ"/>
        </w:rPr>
        <w:t>Návrh programu zaměřený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na mezinárodní spolupráci </w:t>
      </w:r>
      <w:r w:rsidR="00C226CD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s orgánem či organizací jiného státu nebo samostatné jurisdikce, která není státem, příslušným k provádění mezinárodní spolupráce,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kromě náležitostí podle odstavce 1 </w:t>
      </w:r>
      <w:r w:rsidR="00BA705E">
        <w:rPr>
          <w:rFonts w:ascii="Times New Roman" w:hAnsi="Times New Roman" w:cs="Times New Roman"/>
          <w:iCs/>
          <w:sz w:val="24"/>
          <w:szCs w:val="24"/>
          <w:lang w:val="cs-CZ"/>
        </w:rPr>
        <w:t>obsahuje</w:t>
      </w:r>
    </w:p>
    <w:p w14:paraId="7BE35F7A" w14:textId="5A29E1E7" w:rsidR="00F54364" w:rsidRDefault="00F54364" w:rsidP="00F5436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a) </w:t>
      </w:r>
      <w:r w:rsidR="00C226CD">
        <w:rPr>
          <w:rFonts w:ascii="Times New Roman" w:hAnsi="Times New Roman" w:cs="Times New Roman"/>
          <w:iCs/>
          <w:sz w:val="24"/>
          <w:szCs w:val="24"/>
          <w:lang w:val="cs-CZ"/>
        </w:rPr>
        <w:t>náležitosti, pravidla a podmínky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C226CD">
        <w:rPr>
          <w:rFonts w:ascii="Times New Roman" w:hAnsi="Times New Roman" w:cs="Times New Roman"/>
          <w:iCs/>
          <w:sz w:val="24"/>
          <w:szCs w:val="24"/>
          <w:lang w:val="cs-CZ"/>
        </w:rPr>
        <w:t>účasti na řeš</w:t>
      </w:r>
      <w:r w:rsidR="00DE05A9">
        <w:rPr>
          <w:rFonts w:ascii="Times New Roman" w:hAnsi="Times New Roman" w:cs="Times New Roman"/>
          <w:iCs/>
          <w:sz w:val="24"/>
          <w:szCs w:val="24"/>
          <w:lang w:val="cs-CZ"/>
        </w:rPr>
        <w:t>ení projektu mezinárodní spolupr</w:t>
      </w:r>
      <w:r w:rsidR="00C226CD">
        <w:rPr>
          <w:rFonts w:ascii="Times New Roman" w:hAnsi="Times New Roman" w:cs="Times New Roman"/>
          <w:iCs/>
          <w:sz w:val="24"/>
          <w:szCs w:val="24"/>
          <w:lang w:val="cs-CZ"/>
        </w:rPr>
        <w:t>áce,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včetně informace o způsobu financování p</w:t>
      </w:r>
      <w:r w:rsidR="00F25E12">
        <w:rPr>
          <w:rFonts w:ascii="Times New Roman" w:hAnsi="Times New Roman" w:cs="Times New Roman"/>
          <w:iCs/>
          <w:sz w:val="24"/>
          <w:szCs w:val="24"/>
          <w:lang w:val="cs-CZ"/>
        </w:rPr>
        <w:t>rogramu mezinárodní spolupráce,</w:t>
      </w:r>
    </w:p>
    <w:p w14:paraId="6D7CA022" w14:textId="5C7D9208" w:rsidR="00FA506C" w:rsidRPr="00FE2B39" w:rsidRDefault="00FA506C" w:rsidP="00FA506C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b)</w:t>
      </w:r>
      <w:r w:rsidRPr="00FA506C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výše podpory z veřejných zahraničních zdrojů na realizaci programu souhrnně a v jednotlivých letech,</w:t>
      </w:r>
      <w:r w:rsidR="005A714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</w:t>
      </w:r>
    </w:p>
    <w:p w14:paraId="5CD2CE25" w14:textId="76BD17FC" w:rsidR="00F54364" w:rsidRDefault="00FA506C" w:rsidP="00F54364">
      <w:pPr>
        <w:widowControl w:val="0"/>
        <w:autoSpaceDE w:val="0"/>
        <w:autoSpaceDN w:val="0"/>
        <w:adjustRightInd w:val="0"/>
        <w:spacing w:afterLines="60" w:after="144" w:line="22" w:lineRule="atLeast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c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>) způsob hodnocení návrhů projektů</w:t>
      </w:r>
      <w:r w:rsidR="00F25E1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>způsob rozhodování o výběru návrhů projektů, je-li v podmínkách mezinárodní spolupráce stanoven jiný postup než v § 7</w:t>
      </w:r>
      <w:r w:rsidR="008C33E9">
        <w:rPr>
          <w:rFonts w:ascii="Times New Roman" w:hAnsi="Times New Roman" w:cs="Times New Roman"/>
          <w:iCs/>
          <w:sz w:val="24"/>
          <w:szCs w:val="24"/>
          <w:lang w:val="cs-CZ"/>
        </w:rPr>
        <w:t>1</w:t>
      </w:r>
      <w:r w:rsidR="00F5436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a § 7</w:t>
      </w:r>
      <w:r w:rsidR="008C33E9">
        <w:rPr>
          <w:rFonts w:ascii="Times New Roman" w:hAnsi="Times New Roman" w:cs="Times New Roman"/>
          <w:iCs/>
          <w:sz w:val="24"/>
          <w:szCs w:val="24"/>
          <w:lang w:val="cs-CZ"/>
        </w:rPr>
        <w:t>2</w:t>
      </w:r>
      <w:r w:rsidR="00F25E12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zákona</w:t>
      </w:r>
      <w:r w:rsidR="00C226CD">
        <w:rPr>
          <w:rFonts w:ascii="Times New Roman" w:hAnsi="Times New Roman" w:cs="Times New Roman"/>
          <w:iCs/>
          <w:sz w:val="24"/>
          <w:szCs w:val="24"/>
          <w:lang w:val="cs-CZ"/>
        </w:rPr>
        <w:t>.</w:t>
      </w:r>
    </w:p>
    <w:p w14:paraId="2B6EC70E" w14:textId="77777777" w:rsidR="00F15306" w:rsidRDefault="00F15306" w:rsidP="0071155A">
      <w:pPr>
        <w:autoSpaceDE w:val="0"/>
        <w:autoSpaceDN w:val="0"/>
        <w:adjustRightInd w:val="0"/>
        <w:spacing w:after="120" w:line="22" w:lineRule="atLeast"/>
        <w:rPr>
          <w:rFonts w:ascii="Times New Roman" w:hAnsi="Times New Roman" w:cs="Times New Roman"/>
          <w:bCs/>
          <w:sz w:val="24"/>
          <w:szCs w:val="24"/>
          <w:lang w:val="cs-CZ"/>
        </w:rPr>
      </w:pPr>
    </w:p>
    <w:p w14:paraId="70F30FA2" w14:textId="7BAED59A" w:rsidR="000C4988" w:rsidRDefault="000C4988" w:rsidP="00F007A3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§ </w:t>
      </w:r>
      <w:r w:rsidR="006029D4">
        <w:rPr>
          <w:rFonts w:ascii="Times New Roman" w:hAnsi="Times New Roman" w:cs="Times New Roman"/>
          <w:bCs/>
          <w:sz w:val="24"/>
          <w:szCs w:val="24"/>
          <w:lang w:val="cs-CZ"/>
        </w:rPr>
        <w:t>7</w:t>
      </w:r>
    </w:p>
    <w:p w14:paraId="0514556B" w14:textId="0BC17912" w:rsidR="000C4988" w:rsidRPr="00F007A3" w:rsidRDefault="000C4988" w:rsidP="00F007A3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F007A3">
        <w:rPr>
          <w:rFonts w:ascii="Times New Roman" w:hAnsi="Times New Roman" w:cs="Times New Roman"/>
          <w:b/>
          <w:bCs/>
          <w:sz w:val="24"/>
          <w:szCs w:val="24"/>
          <w:lang w:val="cs-CZ"/>
        </w:rPr>
        <w:t>Zprávy</w:t>
      </w:r>
    </w:p>
    <w:p w14:paraId="0B3654D4" w14:textId="6EF092BA" w:rsidR="00AC6810" w:rsidRDefault="00AC6810" w:rsidP="00AC6810">
      <w:pPr>
        <w:widowControl w:val="0"/>
        <w:autoSpaceDE w:val="0"/>
        <w:autoSpaceDN w:val="0"/>
        <w:adjustRightInd w:val="0"/>
        <w:spacing w:afterLines="60" w:after="144" w:line="22" w:lineRule="atLeast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(1) Pro hodnocení průběhu řešení projektu a pro poskytnutí účelové podpory zpracovává příjemce finanční zprávu o řešení projektu a věcnou zprávu o řešení projektu</w:t>
      </w:r>
      <w:r w:rsidR="003332C6">
        <w:rPr>
          <w:rFonts w:ascii="Times New Roman" w:hAnsi="Times New Roman" w:cs="Times New Roman"/>
          <w:iCs/>
          <w:sz w:val="24"/>
          <w:szCs w:val="24"/>
          <w:lang w:val="cs-CZ"/>
        </w:rPr>
        <w:t>. Strukturu a rozsah finanční zprávy o řešení projektu a věcné zprávy o řešení projektu stanoví poskytovatel v informačním systému pro administraci účelové podpory poskytovatele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.</w:t>
      </w:r>
    </w:p>
    <w:p w14:paraId="51F84FAC" w14:textId="0136DEC4" w:rsidR="00AC6810" w:rsidRDefault="00AC6810" w:rsidP="00AC6810">
      <w:pPr>
        <w:widowControl w:val="0"/>
        <w:autoSpaceDE w:val="0"/>
        <w:autoSpaceDN w:val="0"/>
        <w:adjustRightInd w:val="0"/>
        <w:spacing w:afterLines="60" w:after="144" w:line="22" w:lineRule="atLeast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(2) </w:t>
      </w:r>
      <w:r w:rsidR="00961BC9">
        <w:rPr>
          <w:rFonts w:ascii="Times New Roman" w:hAnsi="Times New Roman" w:cs="Times New Roman"/>
          <w:iCs/>
          <w:sz w:val="24"/>
          <w:szCs w:val="24"/>
          <w:lang w:val="cs-CZ"/>
        </w:rPr>
        <w:t>F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inan</w:t>
      </w:r>
      <w:r w:rsidR="00961BC9">
        <w:rPr>
          <w:rFonts w:ascii="Times New Roman" w:hAnsi="Times New Roman" w:cs="Times New Roman"/>
          <w:iCs/>
          <w:sz w:val="24"/>
          <w:szCs w:val="24"/>
          <w:lang w:val="cs-CZ"/>
        </w:rPr>
        <w:t>č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ní </w:t>
      </w:r>
      <w:r w:rsidR="00961BC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zpráva o řešení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projektu obsahuje úplné a pravdivé informace o veškerých nákladech uhrazených z poskytnuté účelové podpory a nákladech uhrazených z jiných zdrojů, včetně vlastních zdrojů příjemce.</w:t>
      </w:r>
    </w:p>
    <w:p w14:paraId="744DA283" w14:textId="60874566" w:rsidR="00E6651D" w:rsidRDefault="006029D4" w:rsidP="006029D4">
      <w:pPr>
        <w:widowControl w:val="0"/>
        <w:autoSpaceDE w:val="0"/>
        <w:autoSpaceDN w:val="0"/>
        <w:adjustRightInd w:val="0"/>
        <w:spacing w:afterLines="60" w:after="144" w:line="22" w:lineRule="atLeast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(</w:t>
      </w:r>
      <w:r w:rsidR="00AC6810">
        <w:rPr>
          <w:rFonts w:ascii="Times New Roman" w:hAnsi="Times New Roman" w:cs="Times New Roman"/>
          <w:iCs/>
          <w:sz w:val="24"/>
          <w:szCs w:val="24"/>
          <w:lang w:val="cs-CZ"/>
        </w:rPr>
        <w:t>3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</w:t>
      </w:r>
      <w:r w:rsidR="00961BC9">
        <w:rPr>
          <w:rFonts w:ascii="Times New Roman" w:hAnsi="Times New Roman" w:cs="Times New Roman"/>
          <w:iCs/>
          <w:sz w:val="24"/>
          <w:szCs w:val="24"/>
          <w:lang w:val="cs-CZ"/>
        </w:rPr>
        <w:t>Finanční z</w:t>
      </w:r>
      <w:r w:rsidR="00F007A3" w:rsidRPr="006029D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práva o </w:t>
      </w:r>
      <w:r w:rsidR="00961BC9">
        <w:rPr>
          <w:rFonts w:ascii="Times New Roman" w:hAnsi="Times New Roman" w:cs="Times New Roman"/>
          <w:iCs/>
          <w:sz w:val="24"/>
          <w:szCs w:val="24"/>
          <w:lang w:val="cs-CZ"/>
        </w:rPr>
        <w:t>řešení</w:t>
      </w:r>
      <w:r w:rsidR="00F007A3" w:rsidRPr="006029D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projektu se </w:t>
      </w:r>
      <w:r w:rsidR="00AC6810">
        <w:rPr>
          <w:rFonts w:ascii="Times New Roman" w:hAnsi="Times New Roman" w:cs="Times New Roman"/>
          <w:iCs/>
          <w:sz w:val="24"/>
          <w:szCs w:val="24"/>
          <w:lang w:val="cs-CZ"/>
        </w:rPr>
        <w:t>zpracovává</w:t>
      </w:r>
      <w:r w:rsidR="00F007A3" w:rsidRPr="006029D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="00E6651D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jedenkrát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za uplynulý kalendářní rok, nejde-li o </w:t>
      </w:r>
      <w:r w:rsidR="00E6651D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poskytnutí účelové podpory ve formě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úhrad</w:t>
      </w:r>
      <w:r w:rsidR="00E6651D">
        <w:rPr>
          <w:rFonts w:ascii="Times New Roman" w:hAnsi="Times New Roman" w:cs="Times New Roman"/>
          <w:iCs/>
          <w:sz w:val="24"/>
          <w:szCs w:val="24"/>
          <w:lang w:val="cs-CZ"/>
        </w:rPr>
        <w:t>y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</w:t>
      </w:r>
      <w:r w:rsidRPr="006029D4">
        <w:rPr>
          <w:rFonts w:ascii="Times New Roman" w:hAnsi="Times New Roman" w:cs="Times New Roman"/>
          <w:iCs/>
          <w:sz w:val="24"/>
          <w:szCs w:val="24"/>
          <w:lang w:val="cs-CZ"/>
        </w:rPr>
        <w:t>již vzniklých způsobilých nákladů</w:t>
      </w:r>
      <w:r w:rsidR="00F007A3" w:rsidRPr="006029D4">
        <w:rPr>
          <w:rFonts w:ascii="Times New Roman" w:hAnsi="Times New Roman" w:cs="Times New Roman"/>
          <w:iCs/>
          <w:sz w:val="24"/>
          <w:szCs w:val="24"/>
          <w:lang w:val="cs-CZ"/>
        </w:rPr>
        <w:t>.</w:t>
      </w:r>
    </w:p>
    <w:p w14:paraId="214C3158" w14:textId="176E5EC7" w:rsidR="00AC6810" w:rsidRDefault="00AC6810" w:rsidP="00AC6810">
      <w:pPr>
        <w:widowControl w:val="0"/>
        <w:autoSpaceDE w:val="0"/>
        <w:autoSpaceDN w:val="0"/>
        <w:adjustRightInd w:val="0"/>
        <w:spacing w:afterLines="60" w:after="144" w:line="22" w:lineRule="atLeast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(4) Věcná zpráva o řešení projektu </w:t>
      </w:r>
      <w:r w:rsidRPr="006029D4">
        <w:rPr>
          <w:rFonts w:ascii="Times New Roman" w:hAnsi="Times New Roman" w:cs="Times New Roman"/>
          <w:iCs/>
          <w:sz w:val="24"/>
          <w:szCs w:val="24"/>
          <w:lang w:val="cs-CZ"/>
        </w:rPr>
        <w:t>obsahuje informace o průběhu řešení projektu v uplynulém období, plnění cílů projektu, plnění časového harmonogramu a o dosud dosažených výsledcích projektu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.</w:t>
      </w:r>
    </w:p>
    <w:p w14:paraId="1A390512" w14:textId="15562ADE" w:rsidR="00E6651D" w:rsidRDefault="00E6651D" w:rsidP="006029D4">
      <w:pPr>
        <w:widowControl w:val="0"/>
        <w:autoSpaceDE w:val="0"/>
        <w:autoSpaceDN w:val="0"/>
        <w:adjustRightInd w:val="0"/>
        <w:spacing w:afterLines="60" w:after="144" w:line="22" w:lineRule="atLeast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(</w:t>
      </w:r>
      <w:r w:rsidR="00AC6810">
        <w:rPr>
          <w:rFonts w:ascii="Times New Roman" w:hAnsi="Times New Roman" w:cs="Times New Roman"/>
          <w:iCs/>
          <w:sz w:val="24"/>
          <w:szCs w:val="24"/>
          <w:lang w:val="cs-CZ"/>
        </w:rPr>
        <w:t>5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Věcná zpráva o řešení projektu se </w:t>
      </w:r>
      <w:r w:rsidR="00AC6810">
        <w:rPr>
          <w:rFonts w:ascii="Times New Roman" w:hAnsi="Times New Roman" w:cs="Times New Roman"/>
          <w:iCs/>
          <w:sz w:val="24"/>
          <w:szCs w:val="24"/>
          <w:lang w:val="cs-CZ"/>
        </w:rPr>
        <w:t>předkládá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v termínech stanovených poskytovatelem, zpravidla jedenkrát za 1 až 2 roky, nejde-li o poskytnutí účelové podpory ve formě úhrady </w:t>
      </w:r>
      <w:r w:rsidRPr="006029D4">
        <w:rPr>
          <w:rFonts w:ascii="Times New Roman" w:hAnsi="Times New Roman" w:cs="Times New Roman"/>
          <w:iCs/>
          <w:sz w:val="24"/>
          <w:szCs w:val="24"/>
          <w:lang w:val="cs-CZ"/>
        </w:rPr>
        <w:t>již vzniklých způsobilých nákladů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>.</w:t>
      </w:r>
    </w:p>
    <w:p w14:paraId="122C6E76" w14:textId="49847656" w:rsidR="00E6651D" w:rsidRPr="006029D4" w:rsidRDefault="00E6651D" w:rsidP="006029D4">
      <w:pPr>
        <w:widowControl w:val="0"/>
        <w:autoSpaceDE w:val="0"/>
        <w:autoSpaceDN w:val="0"/>
        <w:adjustRightInd w:val="0"/>
        <w:spacing w:afterLines="60" w:after="144" w:line="22" w:lineRule="atLeast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cs-CZ"/>
        </w:rPr>
      </w:pPr>
      <w:r>
        <w:rPr>
          <w:rFonts w:ascii="Times New Roman" w:hAnsi="Times New Roman" w:cs="Times New Roman"/>
          <w:iCs/>
          <w:sz w:val="24"/>
          <w:szCs w:val="24"/>
          <w:lang w:val="cs-CZ"/>
        </w:rPr>
        <w:t>(</w:t>
      </w:r>
      <w:r w:rsidR="00AC6810">
        <w:rPr>
          <w:rFonts w:ascii="Times New Roman" w:hAnsi="Times New Roman" w:cs="Times New Roman"/>
          <w:iCs/>
          <w:sz w:val="24"/>
          <w:szCs w:val="24"/>
          <w:lang w:val="cs-CZ"/>
        </w:rPr>
        <w:t>6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) </w:t>
      </w:r>
      <w:r w:rsidRPr="006029D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Je-li účelová podpora poskytována jako úhrada již vzniklých způsobilých nákladů, stanoví termíny pro předložení </w:t>
      </w:r>
      <w:r w:rsidR="00961BC9">
        <w:rPr>
          <w:rFonts w:ascii="Times New Roman" w:hAnsi="Times New Roman" w:cs="Times New Roman"/>
          <w:iCs/>
          <w:sz w:val="24"/>
          <w:szCs w:val="24"/>
          <w:lang w:val="cs-CZ"/>
        </w:rPr>
        <w:t>finanční z</w:t>
      </w:r>
      <w:r w:rsidRPr="006029D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právy o </w:t>
      </w:r>
      <w:r w:rsidR="00961BC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řešení </w:t>
      </w:r>
      <w:r w:rsidRPr="006029D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projektu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a </w:t>
      </w:r>
      <w:r w:rsidR="00961BC9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věcné 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zprávy o řešení projektu </w:t>
      </w:r>
      <w:r w:rsidRPr="006029D4">
        <w:rPr>
          <w:rFonts w:ascii="Times New Roman" w:hAnsi="Times New Roman" w:cs="Times New Roman"/>
          <w:iCs/>
          <w:sz w:val="24"/>
          <w:szCs w:val="24"/>
          <w:lang w:val="cs-CZ"/>
        </w:rPr>
        <w:t>poskytovatel ve smlouvě o poskytnutí podpory</w:t>
      </w:r>
      <w:r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podle</w:t>
      </w:r>
      <w:r w:rsidRPr="006029D4">
        <w:rPr>
          <w:rFonts w:ascii="Times New Roman" w:hAnsi="Times New Roman" w:cs="Times New Roman"/>
          <w:iCs/>
          <w:sz w:val="24"/>
          <w:szCs w:val="24"/>
          <w:lang w:val="cs-CZ"/>
        </w:rPr>
        <w:t xml:space="preserve"> § 46 odst. 4 zákona.</w:t>
      </w:r>
    </w:p>
    <w:p w14:paraId="4CF8E87F" w14:textId="77777777" w:rsidR="00F007A3" w:rsidRDefault="00F007A3" w:rsidP="0071155A">
      <w:pPr>
        <w:autoSpaceDE w:val="0"/>
        <w:autoSpaceDN w:val="0"/>
        <w:adjustRightInd w:val="0"/>
        <w:spacing w:after="120" w:line="22" w:lineRule="atLeast"/>
        <w:rPr>
          <w:rFonts w:ascii="Times New Roman" w:hAnsi="Times New Roman" w:cs="Times New Roman"/>
          <w:bCs/>
          <w:sz w:val="24"/>
          <w:szCs w:val="24"/>
          <w:lang w:val="cs-CZ"/>
        </w:rPr>
      </w:pPr>
    </w:p>
    <w:p w14:paraId="76C9E2D0" w14:textId="6E1EA76E" w:rsidR="00FA506C" w:rsidRDefault="00FA506C" w:rsidP="00FA506C">
      <w:pPr>
        <w:keepNext/>
        <w:widowControl w:val="0"/>
        <w:autoSpaceDE w:val="0"/>
        <w:autoSpaceDN w:val="0"/>
        <w:adjustRightInd w:val="0"/>
        <w:spacing w:afterLines="60" w:after="144" w:line="22" w:lineRule="atLeast"/>
        <w:jc w:val="center"/>
        <w:rPr>
          <w:rFonts w:ascii="Times New Roman" w:hAnsi="Times New Roman" w:cs="Times New Roman"/>
          <w:bCs/>
          <w:sz w:val="24"/>
          <w:szCs w:val="24"/>
          <w:lang w:val="cs-CZ"/>
        </w:rPr>
      </w:pPr>
      <w:r w:rsidRPr="00FA506C">
        <w:rPr>
          <w:rFonts w:ascii="Times New Roman" w:hAnsi="Times New Roman" w:cs="Times New Roman"/>
          <w:iCs/>
          <w:caps/>
          <w:sz w:val="24"/>
          <w:szCs w:val="24"/>
          <w:lang w:val="cs-CZ"/>
        </w:rPr>
        <w:lastRenderedPageBreak/>
        <w:t xml:space="preserve">Část </w:t>
      </w:r>
      <w:r w:rsidR="0071155A">
        <w:rPr>
          <w:rFonts w:ascii="Times New Roman" w:hAnsi="Times New Roman" w:cs="Times New Roman"/>
          <w:iCs/>
          <w:caps/>
          <w:sz w:val="24"/>
          <w:szCs w:val="24"/>
          <w:lang w:val="cs-CZ"/>
        </w:rPr>
        <w:t>třetí</w:t>
      </w:r>
    </w:p>
    <w:p w14:paraId="1477EB04" w14:textId="74826D4A" w:rsidR="00E316CA" w:rsidRPr="00E316CA" w:rsidRDefault="00E316CA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E316CA">
        <w:rPr>
          <w:rFonts w:ascii="Times New Roman" w:hAnsi="Times New Roman" w:cs="Times New Roman"/>
          <w:b/>
          <w:bCs/>
          <w:sz w:val="24"/>
          <w:szCs w:val="24"/>
          <w:lang w:val="cs-CZ"/>
        </w:rPr>
        <w:t>Závěrečné ustanovení</w:t>
      </w:r>
    </w:p>
    <w:p w14:paraId="2CB9B019" w14:textId="311E1A47" w:rsidR="00B66BA5" w:rsidRDefault="001F3771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 xml:space="preserve">§ </w:t>
      </w:r>
      <w:r w:rsidR="006029D4">
        <w:rPr>
          <w:rFonts w:ascii="Times New Roman" w:hAnsi="Times New Roman" w:cs="Times New Roman"/>
          <w:bCs/>
          <w:sz w:val="24"/>
          <w:szCs w:val="24"/>
          <w:lang w:val="cs-CZ"/>
        </w:rPr>
        <w:t>8</w:t>
      </w:r>
    </w:p>
    <w:p w14:paraId="6AA5736A" w14:textId="77777777" w:rsidR="00B66BA5" w:rsidRDefault="001F3771">
      <w:pPr>
        <w:keepNext/>
        <w:autoSpaceDE w:val="0"/>
        <w:autoSpaceDN w:val="0"/>
        <w:adjustRightInd w:val="0"/>
        <w:spacing w:after="120" w:line="22" w:lineRule="atLeast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cs-CZ"/>
        </w:rPr>
        <w:t>Účinnost</w:t>
      </w:r>
    </w:p>
    <w:p w14:paraId="6B06938C" w14:textId="37F617E3" w:rsidR="006316E8" w:rsidRDefault="001F3771" w:rsidP="00961BC9">
      <w:pPr>
        <w:autoSpaceDE w:val="0"/>
        <w:autoSpaceDN w:val="0"/>
        <w:adjustRightInd w:val="0"/>
        <w:spacing w:after="120" w:line="22" w:lineRule="atLeast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cs-CZ"/>
        </w:rPr>
      </w:pPr>
      <w:r>
        <w:rPr>
          <w:rFonts w:ascii="Times New Roman" w:hAnsi="Times New Roman" w:cs="Times New Roman"/>
          <w:bCs/>
          <w:sz w:val="24"/>
          <w:szCs w:val="24"/>
          <w:lang w:val="cs-CZ"/>
        </w:rPr>
        <w:t>Toto nařízení nabývá účinnosti dnem</w:t>
      </w:r>
      <w:r w:rsidR="00961BC9">
        <w:rPr>
          <w:rFonts w:ascii="Times New Roman" w:hAnsi="Times New Roman" w:cs="Times New Roman"/>
          <w:bCs/>
          <w:sz w:val="24"/>
          <w:szCs w:val="24"/>
          <w:lang w:val="cs-CZ"/>
        </w:rPr>
        <w:t>…….</w:t>
      </w:r>
    </w:p>
    <w:sectPr w:rsidR="006316E8" w:rsidSect="00961B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60F0D" w14:textId="77777777" w:rsidR="00927FA4" w:rsidRDefault="00927FA4">
      <w:r>
        <w:separator/>
      </w:r>
    </w:p>
  </w:endnote>
  <w:endnote w:type="continuationSeparator" w:id="0">
    <w:p w14:paraId="3577C33D" w14:textId="77777777" w:rsidR="00927FA4" w:rsidRDefault="00927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9000027"/>
    </w:sdtPr>
    <w:sdtContent>
      <w:sdt>
        <w:sdtPr>
          <w:id w:val="-1769616900"/>
        </w:sdtPr>
        <w:sdtContent>
          <w:p w14:paraId="507530C3" w14:textId="6981DDC3" w:rsidR="00B377E7" w:rsidRDefault="00B377E7">
            <w:pPr>
              <w:pStyle w:val="Zpat"/>
              <w:jc w:val="right"/>
            </w:pPr>
            <w:r>
              <w:fldChar w:fldCharType="begin"/>
            </w:r>
            <w:r>
              <w:instrText xml:space="preserve"> PAGE   \* MERGEFORMAT </w:instrText>
            </w:r>
            <w:r>
              <w:fldChar w:fldCharType="separate"/>
            </w:r>
            <w:r w:rsidR="000C58C2">
              <w:rPr>
                <w:noProof/>
              </w:rPr>
              <w:t>15</w:t>
            </w:r>
            <w:r>
              <w:fldChar w:fldCharType="end"/>
            </w:r>
          </w:p>
        </w:sdtContent>
      </w:sdt>
    </w:sdtContent>
  </w:sdt>
  <w:p w14:paraId="3ADC9111" w14:textId="77777777" w:rsidR="00B377E7" w:rsidRDefault="00B377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08799" w14:textId="52CA8494" w:rsidR="00B377E7" w:rsidRDefault="00B377E7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C58C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90C7E" w14:textId="77777777" w:rsidR="00927FA4" w:rsidRDefault="00927FA4">
      <w:r>
        <w:separator/>
      </w:r>
    </w:p>
  </w:footnote>
  <w:footnote w:type="continuationSeparator" w:id="0">
    <w:p w14:paraId="70458C2A" w14:textId="77777777" w:rsidR="00927FA4" w:rsidRDefault="00927FA4">
      <w:r>
        <w:continuationSeparator/>
      </w:r>
    </w:p>
  </w:footnote>
  <w:footnote w:id="1">
    <w:p w14:paraId="3B1C48EA" w14:textId="77777777" w:rsidR="00B377E7" w:rsidRDefault="00B377E7" w:rsidP="00623911">
      <w:pPr>
        <w:pStyle w:val="Nadpis1"/>
        <w:keepNext w:val="0"/>
        <w:keepLines w:val="0"/>
        <w:shd w:val="clear" w:color="auto" w:fill="FFFFFF"/>
        <w:spacing w:before="0" w:after="120" w:line="0" w:lineRule="atLeast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val="cs-CZ" w:eastAsia="en-US"/>
        </w:rPr>
      </w:pPr>
      <w:r>
        <w:rPr>
          <w:rStyle w:val="Znakapoznpodarou"/>
          <w:rFonts w:ascii="Times New Roman" w:hAnsi="Times New Roman"/>
          <w:color w:val="auto"/>
          <w:sz w:val="20"/>
          <w:szCs w:val="20"/>
          <w:lang w:val="cs-CZ"/>
        </w:rPr>
        <w:footnoteRef/>
      </w:r>
      <w:r>
        <w:rPr>
          <w:rFonts w:ascii="Times New Roman" w:hAnsi="Times New Roman"/>
          <w:color w:val="auto"/>
          <w:sz w:val="20"/>
          <w:szCs w:val="20"/>
          <w:lang w:val="cs-CZ"/>
        </w:rPr>
        <w:t xml:space="preserve">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val="cs-CZ" w:eastAsia="en-US"/>
        </w:rPr>
        <w:t>Zákon č. 111/1998 Sb., o vysokých školách a o změně a doplnění dalších zákonů (zákon o vysokých školách).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E9252" w14:textId="11AE218A" w:rsidR="00A55F10" w:rsidRPr="00A55F10" w:rsidRDefault="00A55F10" w:rsidP="00A55F10">
    <w:pPr>
      <w:pStyle w:val="Zhlav"/>
      <w:jc w:val="center"/>
      <w:rPr>
        <w:rFonts w:ascii="Arial" w:hAnsi="Arial" w:cs="Arial"/>
        <w:b/>
        <w:bCs/>
        <w:sz w:val="24"/>
        <w:szCs w:val="24"/>
      </w:rPr>
    </w:pPr>
    <w:proofErr w:type="spellStart"/>
    <w:r w:rsidRPr="00A55F10">
      <w:rPr>
        <w:rFonts w:ascii="Arial" w:hAnsi="Arial" w:cs="Arial"/>
        <w:b/>
        <w:bCs/>
        <w:sz w:val="24"/>
        <w:szCs w:val="24"/>
      </w:rPr>
      <w:t>Pracovní</w:t>
    </w:r>
    <w:proofErr w:type="spellEnd"/>
    <w:r w:rsidRPr="00A55F10">
      <w:rPr>
        <w:rFonts w:ascii="Arial" w:hAnsi="Arial" w:cs="Arial"/>
        <w:b/>
        <w:bCs/>
        <w:sz w:val="24"/>
        <w:szCs w:val="24"/>
      </w:rPr>
      <w:t xml:space="preserve"> </w:t>
    </w:r>
    <w:proofErr w:type="spellStart"/>
    <w:r w:rsidRPr="00A55F10">
      <w:rPr>
        <w:rFonts w:ascii="Arial" w:hAnsi="Arial" w:cs="Arial"/>
        <w:b/>
        <w:bCs/>
        <w:sz w:val="24"/>
        <w:szCs w:val="24"/>
      </w:rPr>
      <w:t>verze</w:t>
    </w:r>
    <w:proofErr w:type="spellEnd"/>
  </w:p>
  <w:p w14:paraId="3856B634" w14:textId="77777777" w:rsidR="006E212A" w:rsidRDefault="006E21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AB2AF" w14:textId="13110D1E" w:rsidR="006E212A" w:rsidRPr="006E212A" w:rsidRDefault="006E212A">
    <w:pPr>
      <w:pStyle w:val="Zhlav"/>
      <w:jc w:val="center"/>
      <w:rPr>
        <w:ins w:id="0" w:author="Lada Jouzová" w:date="2025-09-23T13:32:00Z" w16du:dateUtc="2025-09-23T11:32:00Z"/>
        <w:rFonts w:ascii="Arial" w:hAnsi="Arial" w:cs="Arial"/>
        <w:b/>
        <w:bCs/>
        <w:rPrChange w:id="1" w:author="Lada Jouzová" w:date="2025-09-23T13:34:00Z" w16du:dateUtc="2025-09-23T11:34:00Z">
          <w:rPr>
            <w:ins w:id="2" w:author="Lada Jouzová" w:date="2025-09-23T13:32:00Z" w16du:dateUtc="2025-09-23T11:32:00Z"/>
          </w:rPr>
        </w:rPrChange>
      </w:rPr>
      <w:pPrChange w:id="3" w:author="Lada Jouzová" w:date="2025-09-23T13:32:00Z" w16du:dateUtc="2025-09-23T11:32:00Z">
        <w:pPr>
          <w:pStyle w:val="Zhlav"/>
        </w:pPr>
      </w:pPrChange>
    </w:pPr>
    <w:proofErr w:type="spellStart"/>
    <w:ins w:id="4" w:author="Lada Jouzová" w:date="2025-09-23T13:33:00Z" w16du:dateUtc="2025-09-23T11:33:00Z">
      <w:r w:rsidRPr="006E212A">
        <w:rPr>
          <w:rFonts w:ascii="Arial" w:hAnsi="Arial" w:cs="Arial"/>
          <w:b/>
          <w:bCs/>
          <w:sz w:val="24"/>
          <w:szCs w:val="24"/>
          <w:rPrChange w:id="5" w:author="Lada Jouzová" w:date="2025-09-23T13:34:00Z" w16du:dateUtc="2025-09-23T11:34:00Z">
            <w:rPr>
              <w:rFonts w:ascii="Times New Roman" w:hAnsi="Times New Roman" w:cs="Times New Roman"/>
              <w:sz w:val="24"/>
              <w:szCs w:val="24"/>
            </w:rPr>
          </w:rPrChange>
        </w:rPr>
        <w:t>Pracovní</w:t>
      </w:r>
      <w:proofErr w:type="spellEnd"/>
      <w:r w:rsidRPr="006E212A">
        <w:rPr>
          <w:rFonts w:ascii="Arial" w:hAnsi="Arial" w:cs="Arial"/>
          <w:b/>
          <w:bCs/>
          <w:sz w:val="24"/>
          <w:szCs w:val="24"/>
          <w:rPrChange w:id="6" w:author="Lada Jouzová" w:date="2025-09-23T13:34:00Z" w16du:dateUtc="2025-09-23T11:34:00Z">
            <w:rPr>
              <w:rFonts w:ascii="Times New Roman" w:hAnsi="Times New Roman" w:cs="Times New Roman"/>
              <w:sz w:val="24"/>
              <w:szCs w:val="24"/>
            </w:rPr>
          </w:rPrChange>
        </w:rPr>
        <w:t xml:space="preserve"> </w:t>
      </w:r>
      <w:proofErr w:type="spellStart"/>
      <w:r w:rsidRPr="006E212A">
        <w:rPr>
          <w:rFonts w:ascii="Arial" w:hAnsi="Arial" w:cs="Arial"/>
          <w:b/>
          <w:bCs/>
          <w:sz w:val="24"/>
          <w:szCs w:val="24"/>
          <w:rPrChange w:id="7" w:author="Lada Jouzová" w:date="2025-09-23T13:34:00Z" w16du:dateUtc="2025-09-23T11:34:00Z">
            <w:rPr>
              <w:rFonts w:ascii="Times New Roman" w:hAnsi="Times New Roman" w:cs="Times New Roman"/>
              <w:sz w:val="24"/>
              <w:szCs w:val="24"/>
            </w:rPr>
          </w:rPrChange>
        </w:rPr>
        <w:t>verze</w:t>
      </w:r>
    </w:ins>
    <w:proofErr w:type="spellEnd"/>
  </w:p>
  <w:p w14:paraId="7413087F" w14:textId="5D77EC22" w:rsidR="00B377E7" w:rsidRDefault="00B377E7" w:rsidP="002C41A5">
    <w:pPr>
      <w:pStyle w:val="Zhlav"/>
      <w:jc w:val="center"/>
      <w:rPr>
        <w:rFonts w:ascii="Times New Roman" w:eastAsiaTheme="minorHAnsi" w:hAnsi="Times New Roman" w:cs="Times New Roman"/>
        <w:b/>
        <w:caps/>
        <w:sz w:val="24"/>
        <w:szCs w:val="24"/>
        <w:lang w:val="cs-CZ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5594E"/>
    <w:multiLevelType w:val="hybridMultilevel"/>
    <w:tmpl w:val="16729894"/>
    <w:lvl w:ilvl="0" w:tplc="039E394E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0F6376E"/>
    <w:multiLevelType w:val="hybridMultilevel"/>
    <w:tmpl w:val="4C561654"/>
    <w:lvl w:ilvl="0" w:tplc="F17A7336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1EC5EA0"/>
    <w:multiLevelType w:val="hybridMultilevel"/>
    <w:tmpl w:val="9DD4503C"/>
    <w:lvl w:ilvl="0" w:tplc="4296DB6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5C970E7"/>
    <w:multiLevelType w:val="hybridMultilevel"/>
    <w:tmpl w:val="33387A6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649125E"/>
    <w:multiLevelType w:val="hybridMultilevel"/>
    <w:tmpl w:val="84427B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F539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8B323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1994C72"/>
    <w:multiLevelType w:val="hybridMultilevel"/>
    <w:tmpl w:val="698C9C5E"/>
    <w:lvl w:ilvl="0" w:tplc="E5BE467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 w16cid:durableId="137184905">
    <w:abstractNumId w:val="6"/>
  </w:num>
  <w:num w:numId="2" w16cid:durableId="713316310">
    <w:abstractNumId w:val="5"/>
  </w:num>
  <w:num w:numId="3" w16cid:durableId="146090783">
    <w:abstractNumId w:val="4"/>
  </w:num>
  <w:num w:numId="4" w16cid:durableId="1556039429">
    <w:abstractNumId w:val="3"/>
  </w:num>
  <w:num w:numId="5" w16cid:durableId="276646214">
    <w:abstractNumId w:val="0"/>
  </w:num>
  <w:num w:numId="6" w16cid:durableId="1151555951">
    <w:abstractNumId w:val="1"/>
  </w:num>
  <w:num w:numId="7" w16cid:durableId="984966345">
    <w:abstractNumId w:val="7"/>
  </w:num>
  <w:num w:numId="8" w16cid:durableId="138012678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da Jouzová">
    <w15:presenceInfo w15:providerId="AD" w15:userId="S::lada.jouzova@vlada.gov.cz::f055062b-b9e8-419e-a25e-75112b5caa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BE4FE8"/>
    <w:rsid w:val="00001ABE"/>
    <w:rsid w:val="00002A8D"/>
    <w:rsid w:val="00006942"/>
    <w:rsid w:val="000071C3"/>
    <w:rsid w:val="000074E4"/>
    <w:rsid w:val="00011DBE"/>
    <w:rsid w:val="00013563"/>
    <w:rsid w:val="00014B94"/>
    <w:rsid w:val="000163B2"/>
    <w:rsid w:val="00021ED6"/>
    <w:rsid w:val="00024E59"/>
    <w:rsid w:val="0003160B"/>
    <w:rsid w:val="00036D90"/>
    <w:rsid w:val="000405A6"/>
    <w:rsid w:val="00045DCC"/>
    <w:rsid w:val="00050A31"/>
    <w:rsid w:val="00051DD4"/>
    <w:rsid w:val="000533BD"/>
    <w:rsid w:val="00053AB4"/>
    <w:rsid w:val="00054839"/>
    <w:rsid w:val="000612F3"/>
    <w:rsid w:val="00063760"/>
    <w:rsid w:val="00065D48"/>
    <w:rsid w:val="00067663"/>
    <w:rsid w:val="00067E65"/>
    <w:rsid w:val="000716D2"/>
    <w:rsid w:val="00071737"/>
    <w:rsid w:val="000719C7"/>
    <w:rsid w:val="00071AAB"/>
    <w:rsid w:val="00085831"/>
    <w:rsid w:val="00092CC0"/>
    <w:rsid w:val="000963EA"/>
    <w:rsid w:val="00097B02"/>
    <w:rsid w:val="000A09B5"/>
    <w:rsid w:val="000A1364"/>
    <w:rsid w:val="000A68DD"/>
    <w:rsid w:val="000B036F"/>
    <w:rsid w:val="000B3FF9"/>
    <w:rsid w:val="000B42B4"/>
    <w:rsid w:val="000B5A69"/>
    <w:rsid w:val="000B76C4"/>
    <w:rsid w:val="000C16E5"/>
    <w:rsid w:val="000C2DEE"/>
    <w:rsid w:val="000C4988"/>
    <w:rsid w:val="000C5610"/>
    <w:rsid w:val="000C58C2"/>
    <w:rsid w:val="000C5B0F"/>
    <w:rsid w:val="000D3318"/>
    <w:rsid w:val="000D548A"/>
    <w:rsid w:val="000E2A47"/>
    <w:rsid w:val="000E56A6"/>
    <w:rsid w:val="000E6552"/>
    <w:rsid w:val="000F1613"/>
    <w:rsid w:val="000F234A"/>
    <w:rsid w:val="000F3A4F"/>
    <w:rsid w:val="000F59AC"/>
    <w:rsid w:val="000F6267"/>
    <w:rsid w:val="00125EEB"/>
    <w:rsid w:val="00126174"/>
    <w:rsid w:val="0013003F"/>
    <w:rsid w:val="001347F4"/>
    <w:rsid w:val="001364FE"/>
    <w:rsid w:val="001368DD"/>
    <w:rsid w:val="00147DB3"/>
    <w:rsid w:val="00150259"/>
    <w:rsid w:val="001518A5"/>
    <w:rsid w:val="00154976"/>
    <w:rsid w:val="0016242F"/>
    <w:rsid w:val="001659AE"/>
    <w:rsid w:val="00165B93"/>
    <w:rsid w:val="00165F0F"/>
    <w:rsid w:val="00170095"/>
    <w:rsid w:val="00170E4F"/>
    <w:rsid w:val="00173ECD"/>
    <w:rsid w:val="001743F4"/>
    <w:rsid w:val="001763CF"/>
    <w:rsid w:val="0018661D"/>
    <w:rsid w:val="00187C33"/>
    <w:rsid w:val="001933A4"/>
    <w:rsid w:val="001936B7"/>
    <w:rsid w:val="00196AB1"/>
    <w:rsid w:val="001A4EFB"/>
    <w:rsid w:val="001A6AE7"/>
    <w:rsid w:val="001B2450"/>
    <w:rsid w:val="001B4BE0"/>
    <w:rsid w:val="001B4C51"/>
    <w:rsid w:val="001C2976"/>
    <w:rsid w:val="001C3D0F"/>
    <w:rsid w:val="001D6BA8"/>
    <w:rsid w:val="001D728C"/>
    <w:rsid w:val="001E29F0"/>
    <w:rsid w:val="001F3771"/>
    <w:rsid w:val="001F6C22"/>
    <w:rsid w:val="00200F5C"/>
    <w:rsid w:val="00201333"/>
    <w:rsid w:val="002029E2"/>
    <w:rsid w:val="00210FA7"/>
    <w:rsid w:val="0021324A"/>
    <w:rsid w:val="00216417"/>
    <w:rsid w:val="00223F76"/>
    <w:rsid w:val="00226484"/>
    <w:rsid w:val="0023327D"/>
    <w:rsid w:val="00237C95"/>
    <w:rsid w:val="00247C63"/>
    <w:rsid w:val="00255B9B"/>
    <w:rsid w:val="0026239B"/>
    <w:rsid w:val="002658A1"/>
    <w:rsid w:val="0026631D"/>
    <w:rsid w:val="002727FD"/>
    <w:rsid w:val="002746D1"/>
    <w:rsid w:val="002860EA"/>
    <w:rsid w:val="00286715"/>
    <w:rsid w:val="00297546"/>
    <w:rsid w:val="002B0B5E"/>
    <w:rsid w:val="002C1440"/>
    <w:rsid w:val="002C2F53"/>
    <w:rsid w:val="002C41A5"/>
    <w:rsid w:val="002C74B9"/>
    <w:rsid w:val="002D1C36"/>
    <w:rsid w:val="002D2866"/>
    <w:rsid w:val="002D54D3"/>
    <w:rsid w:val="002E08A2"/>
    <w:rsid w:val="002E44CB"/>
    <w:rsid w:val="002E55B7"/>
    <w:rsid w:val="002F0B28"/>
    <w:rsid w:val="002F27E3"/>
    <w:rsid w:val="002F30DA"/>
    <w:rsid w:val="002F4A33"/>
    <w:rsid w:val="003002B3"/>
    <w:rsid w:val="00306C21"/>
    <w:rsid w:val="003071C8"/>
    <w:rsid w:val="00310F10"/>
    <w:rsid w:val="00314CC1"/>
    <w:rsid w:val="00323401"/>
    <w:rsid w:val="00323D0F"/>
    <w:rsid w:val="0032477D"/>
    <w:rsid w:val="00326AA3"/>
    <w:rsid w:val="003332C6"/>
    <w:rsid w:val="0033518C"/>
    <w:rsid w:val="00340492"/>
    <w:rsid w:val="0034080E"/>
    <w:rsid w:val="003437C2"/>
    <w:rsid w:val="0034410A"/>
    <w:rsid w:val="00350A1A"/>
    <w:rsid w:val="00357F59"/>
    <w:rsid w:val="00360332"/>
    <w:rsid w:val="00363B13"/>
    <w:rsid w:val="003725DB"/>
    <w:rsid w:val="00374CA7"/>
    <w:rsid w:val="00377186"/>
    <w:rsid w:val="00390A50"/>
    <w:rsid w:val="00394AA2"/>
    <w:rsid w:val="003A1C03"/>
    <w:rsid w:val="003B165C"/>
    <w:rsid w:val="003B617D"/>
    <w:rsid w:val="003B7098"/>
    <w:rsid w:val="003D0679"/>
    <w:rsid w:val="003D427B"/>
    <w:rsid w:val="003E15C7"/>
    <w:rsid w:val="003E21EB"/>
    <w:rsid w:val="003E67C7"/>
    <w:rsid w:val="003E7465"/>
    <w:rsid w:val="003F051A"/>
    <w:rsid w:val="004076EC"/>
    <w:rsid w:val="004077A4"/>
    <w:rsid w:val="00410CBD"/>
    <w:rsid w:val="00412D3E"/>
    <w:rsid w:val="00414627"/>
    <w:rsid w:val="00424F00"/>
    <w:rsid w:val="00425D63"/>
    <w:rsid w:val="00432D00"/>
    <w:rsid w:val="00447079"/>
    <w:rsid w:val="00457030"/>
    <w:rsid w:val="004643D8"/>
    <w:rsid w:val="00464DE6"/>
    <w:rsid w:val="00480163"/>
    <w:rsid w:val="00483765"/>
    <w:rsid w:val="00487245"/>
    <w:rsid w:val="00491563"/>
    <w:rsid w:val="00497C24"/>
    <w:rsid w:val="004A5027"/>
    <w:rsid w:val="004A52BE"/>
    <w:rsid w:val="004C483F"/>
    <w:rsid w:val="004C53AD"/>
    <w:rsid w:val="004C7619"/>
    <w:rsid w:val="004C7BA5"/>
    <w:rsid w:val="004C7F2F"/>
    <w:rsid w:val="004C7FBD"/>
    <w:rsid w:val="004D05D0"/>
    <w:rsid w:val="004E7628"/>
    <w:rsid w:val="004F3F32"/>
    <w:rsid w:val="004F4394"/>
    <w:rsid w:val="004F48F2"/>
    <w:rsid w:val="00510ED1"/>
    <w:rsid w:val="005149B1"/>
    <w:rsid w:val="00515802"/>
    <w:rsid w:val="005178A0"/>
    <w:rsid w:val="0052697D"/>
    <w:rsid w:val="00526BD5"/>
    <w:rsid w:val="00530144"/>
    <w:rsid w:val="00531635"/>
    <w:rsid w:val="005329E3"/>
    <w:rsid w:val="00533A45"/>
    <w:rsid w:val="005361AE"/>
    <w:rsid w:val="00542CB0"/>
    <w:rsid w:val="00554539"/>
    <w:rsid w:val="0055500E"/>
    <w:rsid w:val="00560A00"/>
    <w:rsid w:val="00562ED1"/>
    <w:rsid w:val="005647ED"/>
    <w:rsid w:val="005647F2"/>
    <w:rsid w:val="005662D1"/>
    <w:rsid w:val="005702F7"/>
    <w:rsid w:val="00571C89"/>
    <w:rsid w:val="00571DE4"/>
    <w:rsid w:val="00572AC4"/>
    <w:rsid w:val="00573A09"/>
    <w:rsid w:val="00584B29"/>
    <w:rsid w:val="00592E64"/>
    <w:rsid w:val="005A1CA9"/>
    <w:rsid w:val="005A4526"/>
    <w:rsid w:val="005A62FD"/>
    <w:rsid w:val="005A7144"/>
    <w:rsid w:val="005A739E"/>
    <w:rsid w:val="005C1B16"/>
    <w:rsid w:val="005C5512"/>
    <w:rsid w:val="005C6F0F"/>
    <w:rsid w:val="005D39FC"/>
    <w:rsid w:val="005E53D0"/>
    <w:rsid w:val="005E7862"/>
    <w:rsid w:val="005F5ABE"/>
    <w:rsid w:val="006002EB"/>
    <w:rsid w:val="006029D4"/>
    <w:rsid w:val="00602BAE"/>
    <w:rsid w:val="0060728E"/>
    <w:rsid w:val="00612523"/>
    <w:rsid w:val="006128EF"/>
    <w:rsid w:val="006166F3"/>
    <w:rsid w:val="006214F2"/>
    <w:rsid w:val="00623911"/>
    <w:rsid w:val="00623B5C"/>
    <w:rsid w:val="00623D5D"/>
    <w:rsid w:val="006264B4"/>
    <w:rsid w:val="00626EEE"/>
    <w:rsid w:val="006316E8"/>
    <w:rsid w:val="00634BC1"/>
    <w:rsid w:val="006404D9"/>
    <w:rsid w:val="00643033"/>
    <w:rsid w:val="00643789"/>
    <w:rsid w:val="00644CC3"/>
    <w:rsid w:val="00646C26"/>
    <w:rsid w:val="00650FE0"/>
    <w:rsid w:val="00651DEE"/>
    <w:rsid w:val="00654DC3"/>
    <w:rsid w:val="006559BB"/>
    <w:rsid w:val="00657C1A"/>
    <w:rsid w:val="00661468"/>
    <w:rsid w:val="006626D5"/>
    <w:rsid w:val="006649F0"/>
    <w:rsid w:val="00665528"/>
    <w:rsid w:val="00666ABB"/>
    <w:rsid w:val="0067245D"/>
    <w:rsid w:val="006728BB"/>
    <w:rsid w:val="00674658"/>
    <w:rsid w:val="00674B98"/>
    <w:rsid w:val="00674CF0"/>
    <w:rsid w:val="006772E4"/>
    <w:rsid w:val="0068470E"/>
    <w:rsid w:val="00695DCD"/>
    <w:rsid w:val="006A05CC"/>
    <w:rsid w:val="006A35A7"/>
    <w:rsid w:val="006A7BC0"/>
    <w:rsid w:val="006B1DB6"/>
    <w:rsid w:val="006B3654"/>
    <w:rsid w:val="006C22AF"/>
    <w:rsid w:val="006D6985"/>
    <w:rsid w:val="006E08BC"/>
    <w:rsid w:val="006E212A"/>
    <w:rsid w:val="006E6D91"/>
    <w:rsid w:val="00705FB6"/>
    <w:rsid w:val="007076B3"/>
    <w:rsid w:val="0071155A"/>
    <w:rsid w:val="00713FE1"/>
    <w:rsid w:val="007152D7"/>
    <w:rsid w:val="00715AF9"/>
    <w:rsid w:val="00723758"/>
    <w:rsid w:val="0072586D"/>
    <w:rsid w:val="00731F83"/>
    <w:rsid w:val="00733DC5"/>
    <w:rsid w:val="00735BB7"/>
    <w:rsid w:val="0073777C"/>
    <w:rsid w:val="007433A6"/>
    <w:rsid w:val="00744FC6"/>
    <w:rsid w:val="00746C14"/>
    <w:rsid w:val="00747B4F"/>
    <w:rsid w:val="00750D43"/>
    <w:rsid w:val="0075210B"/>
    <w:rsid w:val="007551B8"/>
    <w:rsid w:val="00761051"/>
    <w:rsid w:val="00763218"/>
    <w:rsid w:val="007761F9"/>
    <w:rsid w:val="00780610"/>
    <w:rsid w:val="007816A5"/>
    <w:rsid w:val="007B1A27"/>
    <w:rsid w:val="007B2CA9"/>
    <w:rsid w:val="007B3160"/>
    <w:rsid w:val="007B547D"/>
    <w:rsid w:val="007B6F56"/>
    <w:rsid w:val="007C2C59"/>
    <w:rsid w:val="007C3AA7"/>
    <w:rsid w:val="007C45E3"/>
    <w:rsid w:val="007D2D79"/>
    <w:rsid w:val="007E2B03"/>
    <w:rsid w:val="007E3796"/>
    <w:rsid w:val="007E3CEE"/>
    <w:rsid w:val="007F73C9"/>
    <w:rsid w:val="00801F23"/>
    <w:rsid w:val="0080536B"/>
    <w:rsid w:val="008205AE"/>
    <w:rsid w:val="00830DE2"/>
    <w:rsid w:val="00837632"/>
    <w:rsid w:val="00850544"/>
    <w:rsid w:val="008514ED"/>
    <w:rsid w:val="0085640F"/>
    <w:rsid w:val="008567AA"/>
    <w:rsid w:val="0086173D"/>
    <w:rsid w:val="0087091B"/>
    <w:rsid w:val="00870FB9"/>
    <w:rsid w:val="00875C70"/>
    <w:rsid w:val="00876FA3"/>
    <w:rsid w:val="0088286D"/>
    <w:rsid w:val="008839A4"/>
    <w:rsid w:val="00892712"/>
    <w:rsid w:val="0089353B"/>
    <w:rsid w:val="00897AED"/>
    <w:rsid w:val="008A3573"/>
    <w:rsid w:val="008A3C96"/>
    <w:rsid w:val="008A680A"/>
    <w:rsid w:val="008B0263"/>
    <w:rsid w:val="008B0BB0"/>
    <w:rsid w:val="008B18DD"/>
    <w:rsid w:val="008B70B9"/>
    <w:rsid w:val="008B7638"/>
    <w:rsid w:val="008B7EF0"/>
    <w:rsid w:val="008C0099"/>
    <w:rsid w:val="008C33E9"/>
    <w:rsid w:val="008D59D4"/>
    <w:rsid w:val="008D64B5"/>
    <w:rsid w:val="008D7E72"/>
    <w:rsid w:val="008E6C4B"/>
    <w:rsid w:val="008F18C0"/>
    <w:rsid w:val="008F1DBC"/>
    <w:rsid w:val="008F2D99"/>
    <w:rsid w:val="008F6E9A"/>
    <w:rsid w:val="009009D2"/>
    <w:rsid w:val="00901896"/>
    <w:rsid w:val="00904416"/>
    <w:rsid w:val="00907648"/>
    <w:rsid w:val="00921F37"/>
    <w:rsid w:val="00926F93"/>
    <w:rsid w:val="00927501"/>
    <w:rsid w:val="00927FA4"/>
    <w:rsid w:val="00930FDE"/>
    <w:rsid w:val="0093113D"/>
    <w:rsid w:val="00935416"/>
    <w:rsid w:val="00941F53"/>
    <w:rsid w:val="009441F7"/>
    <w:rsid w:val="009541C6"/>
    <w:rsid w:val="00960767"/>
    <w:rsid w:val="00961BC9"/>
    <w:rsid w:val="0096412E"/>
    <w:rsid w:val="00966130"/>
    <w:rsid w:val="00974317"/>
    <w:rsid w:val="00974A6A"/>
    <w:rsid w:val="0097611F"/>
    <w:rsid w:val="00984630"/>
    <w:rsid w:val="00984C93"/>
    <w:rsid w:val="00986F8A"/>
    <w:rsid w:val="00987CE1"/>
    <w:rsid w:val="00987FEE"/>
    <w:rsid w:val="0099405C"/>
    <w:rsid w:val="00997813"/>
    <w:rsid w:val="00997A32"/>
    <w:rsid w:val="009A4A0D"/>
    <w:rsid w:val="009A5B4B"/>
    <w:rsid w:val="009A5CB9"/>
    <w:rsid w:val="009B142B"/>
    <w:rsid w:val="009B2940"/>
    <w:rsid w:val="009B6145"/>
    <w:rsid w:val="009C600F"/>
    <w:rsid w:val="009C6824"/>
    <w:rsid w:val="009D01B4"/>
    <w:rsid w:val="009D3723"/>
    <w:rsid w:val="009D3A35"/>
    <w:rsid w:val="009E04F2"/>
    <w:rsid w:val="009F0211"/>
    <w:rsid w:val="009F06B2"/>
    <w:rsid w:val="00A03B7B"/>
    <w:rsid w:val="00A0691D"/>
    <w:rsid w:val="00A11095"/>
    <w:rsid w:val="00A17E26"/>
    <w:rsid w:val="00A200C9"/>
    <w:rsid w:val="00A23245"/>
    <w:rsid w:val="00A250D5"/>
    <w:rsid w:val="00A32F56"/>
    <w:rsid w:val="00A36028"/>
    <w:rsid w:val="00A37C43"/>
    <w:rsid w:val="00A44F3D"/>
    <w:rsid w:val="00A509DD"/>
    <w:rsid w:val="00A51C06"/>
    <w:rsid w:val="00A53AAF"/>
    <w:rsid w:val="00A55F10"/>
    <w:rsid w:val="00A61C09"/>
    <w:rsid w:val="00A76A0C"/>
    <w:rsid w:val="00A80370"/>
    <w:rsid w:val="00A826AC"/>
    <w:rsid w:val="00A878C8"/>
    <w:rsid w:val="00A91424"/>
    <w:rsid w:val="00A92261"/>
    <w:rsid w:val="00AA2C77"/>
    <w:rsid w:val="00AB3629"/>
    <w:rsid w:val="00AC0D3E"/>
    <w:rsid w:val="00AC333D"/>
    <w:rsid w:val="00AC3FB9"/>
    <w:rsid w:val="00AC6810"/>
    <w:rsid w:val="00AC6A1A"/>
    <w:rsid w:val="00AC6FCF"/>
    <w:rsid w:val="00AC702A"/>
    <w:rsid w:val="00AC78E6"/>
    <w:rsid w:val="00AD226F"/>
    <w:rsid w:val="00B00D7A"/>
    <w:rsid w:val="00B014DF"/>
    <w:rsid w:val="00B10A8E"/>
    <w:rsid w:val="00B13A52"/>
    <w:rsid w:val="00B1484E"/>
    <w:rsid w:val="00B20C01"/>
    <w:rsid w:val="00B21192"/>
    <w:rsid w:val="00B2342D"/>
    <w:rsid w:val="00B24CF4"/>
    <w:rsid w:val="00B2546C"/>
    <w:rsid w:val="00B26993"/>
    <w:rsid w:val="00B377E7"/>
    <w:rsid w:val="00B442D7"/>
    <w:rsid w:val="00B4570C"/>
    <w:rsid w:val="00B5208C"/>
    <w:rsid w:val="00B567C5"/>
    <w:rsid w:val="00B6048F"/>
    <w:rsid w:val="00B604C0"/>
    <w:rsid w:val="00B608AE"/>
    <w:rsid w:val="00B62B02"/>
    <w:rsid w:val="00B651B6"/>
    <w:rsid w:val="00B66BA5"/>
    <w:rsid w:val="00B71399"/>
    <w:rsid w:val="00B732A2"/>
    <w:rsid w:val="00B74876"/>
    <w:rsid w:val="00B7506D"/>
    <w:rsid w:val="00B8009F"/>
    <w:rsid w:val="00B9419F"/>
    <w:rsid w:val="00B94C3F"/>
    <w:rsid w:val="00BA4E2B"/>
    <w:rsid w:val="00BA705E"/>
    <w:rsid w:val="00BA7733"/>
    <w:rsid w:val="00BB4005"/>
    <w:rsid w:val="00BB40AB"/>
    <w:rsid w:val="00BB56E6"/>
    <w:rsid w:val="00BB7C2B"/>
    <w:rsid w:val="00BC116D"/>
    <w:rsid w:val="00BC1664"/>
    <w:rsid w:val="00BC2546"/>
    <w:rsid w:val="00BC5953"/>
    <w:rsid w:val="00BE4A95"/>
    <w:rsid w:val="00BE505E"/>
    <w:rsid w:val="00BE6C69"/>
    <w:rsid w:val="00BF2385"/>
    <w:rsid w:val="00C007FF"/>
    <w:rsid w:val="00C05085"/>
    <w:rsid w:val="00C12A16"/>
    <w:rsid w:val="00C148E9"/>
    <w:rsid w:val="00C1593D"/>
    <w:rsid w:val="00C226CD"/>
    <w:rsid w:val="00C24400"/>
    <w:rsid w:val="00C24B14"/>
    <w:rsid w:val="00C30F46"/>
    <w:rsid w:val="00C33785"/>
    <w:rsid w:val="00C340CF"/>
    <w:rsid w:val="00C40333"/>
    <w:rsid w:val="00C43651"/>
    <w:rsid w:val="00C53BAD"/>
    <w:rsid w:val="00C56C7E"/>
    <w:rsid w:val="00C64B84"/>
    <w:rsid w:val="00C70F3C"/>
    <w:rsid w:val="00C776A4"/>
    <w:rsid w:val="00C81A71"/>
    <w:rsid w:val="00C82C58"/>
    <w:rsid w:val="00C86E23"/>
    <w:rsid w:val="00C91470"/>
    <w:rsid w:val="00C960BF"/>
    <w:rsid w:val="00C964A0"/>
    <w:rsid w:val="00CA2C6C"/>
    <w:rsid w:val="00CA790A"/>
    <w:rsid w:val="00CC0600"/>
    <w:rsid w:val="00CC78AC"/>
    <w:rsid w:val="00CD06C2"/>
    <w:rsid w:val="00CE3C53"/>
    <w:rsid w:val="00CE5779"/>
    <w:rsid w:val="00CF0829"/>
    <w:rsid w:val="00CF4E12"/>
    <w:rsid w:val="00CF56B0"/>
    <w:rsid w:val="00CF7953"/>
    <w:rsid w:val="00D05132"/>
    <w:rsid w:val="00D07232"/>
    <w:rsid w:val="00D10245"/>
    <w:rsid w:val="00D16683"/>
    <w:rsid w:val="00D21BDD"/>
    <w:rsid w:val="00D22090"/>
    <w:rsid w:val="00D26F22"/>
    <w:rsid w:val="00D3126A"/>
    <w:rsid w:val="00D36A05"/>
    <w:rsid w:val="00D412F2"/>
    <w:rsid w:val="00D43EC1"/>
    <w:rsid w:val="00D524BF"/>
    <w:rsid w:val="00D616F7"/>
    <w:rsid w:val="00D65F07"/>
    <w:rsid w:val="00D67E29"/>
    <w:rsid w:val="00D75BC2"/>
    <w:rsid w:val="00D77AE2"/>
    <w:rsid w:val="00D80017"/>
    <w:rsid w:val="00D82AF2"/>
    <w:rsid w:val="00D83ACB"/>
    <w:rsid w:val="00D9086F"/>
    <w:rsid w:val="00D92BB7"/>
    <w:rsid w:val="00D93942"/>
    <w:rsid w:val="00D952F4"/>
    <w:rsid w:val="00D9713C"/>
    <w:rsid w:val="00DA02C4"/>
    <w:rsid w:val="00DB0CF7"/>
    <w:rsid w:val="00DB5E81"/>
    <w:rsid w:val="00DC2CEB"/>
    <w:rsid w:val="00DC63A0"/>
    <w:rsid w:val="00DC76D2"/>
    <w:rsid w:val="00DD30ED"/>
    <w:rsid w:val="00DD4FD0"/>
    <w:rsid w:val="00DE05A9"/>
    <w:rsid w:val="00DE4083"/>
    <w:rsid w:val="00DE57AC"/>
    <w:rsid w:val="00DF6A88"/>
    <w:rsid w:val="00E0095C"/>
    <w:rsid w:val="00E071F5"/>
    <w:rsid w:val="00E21338"/>
    <w:rsid w:val="00E24BEC"/>
    <w:rsid w:val="00E316CA"/>
    <w:rsid w:val="00E31965"/>
    <w:rsid w:val="00E325A6"/>
    <w:rsid w:val="00E43857"/>
    <w:rsid w:val="00E54503"/>
    <w:rsid w:val="00E55A4A"/>
    <w:rsid w:val="00E64C21"/>
    <w:rsid w:val="00E65665"/>
    <w:rsid w:val="00E6651D"/>
    <w:rsid w:val="00E66568"/>
    <w:rsid w:val="00E67AA7"/>
    <w:rsid w:val="00E755F6"/>
    <w:rsid w:val="00E77B99"/>
    <w:rsid w:val="00E818B5"/>
    <w:rsid w:val="00E830CE"/>
    <w:rsid w:val="00E84641"/>
    <w:rsid w:val="00E85D1B"/>
    <w:rsid w:val="00E946F1"/>
    <w:rsid w:val="00E96EF2"/>
    <w:rsid w:val="00E96FB9"/>
    <w:rsid w:val="00EA15D8"/>
    <w:rsid w:val="00EA41B1"/>
    <w:rsid w:val="00EB2C0C"/>
    <w:rsid w:val="00EC24C6"/>
    <w:rsid w:val="00EC3269"/>
    <w:rsid w:val="00EC33EB"/>
    <w:rsid w:val="00EC48E9"/>
    <w:rsid w:val="00EC4BEF"/>
    <w:rsid w:val="00EC6FED"/>
    <w:rsid w:val="00EC7679"/>
    <w:rsid w:val="00ED671B"/>
    <w:rsid w:val="00ED6B89"/>
    <w:rsid w:val="00EF14C2"/>
    <w:rsid w:val="00EF1587"/>
    <w:rsid w:val="00EF2933"/>
    <w:rsid w:val="00EF5E64"/>
    <w:rsid w:val="00EF6783"/>
    <w:rsid w:val="00EF7A8F"/>
    <w:rsid w:val="00F007A3"/>
    <w:rsid w:val="00F02D26"/>
    <w:rsid w:val="00F037A7"/>
    <w:rsid w:val="00F03C11"/>
    <w:rsid w:val="00F05146"/>
    <w:rsid w:val="00F10F5B"/>
    <w:rsid w:val="00F10F9B"/>
    <w:rsid w:val="00F1115D"/>
    <w:rsid w:val="00F13591"/>
    <w:rsid w:val="00F15306"/>
    <w:rsid w:val="00F15A90"/>
    <w:rsid w:val="00F1747B"/>
    <w:rsid w:val="00F179C1"/>
    <w:rsid w:val="00F25E12"/>
    <w:rsid w:val="00F3513C"/>
    <w:rsid w:val="00F437B7"/>
    <w:rsid w:val="00F4396F"/>
    <w:rsid w:val="00F43F5D"/>
    <w:rsid w:val="00F45D80"/>
    <w:rsid w:val="00F465C5"/>
    <w:rsid w:val="00F50C79"/>
    <w:rsid w:val="00F5180D"/>
    <w:rsid w:val="00F51B21"/>
    <w:rsid w:val="00F51D87"/>
    <w:rsid w:val="00F54364"/>
    <w:rsid w:val="00F66D57"/>
    <w:rsid w:val="00F72AD6"/>
    <w:rsid w:val="00F738B5"/>
    <w:rsid w:val="00F8455C"/>
    <w:rsid w:val="00F92553"/>
    <w:rsid w:val="00F96AE3"/>
    <w:rsid w:val="00FA15FA"/>
    <w:rsid w:val="00FA506C"/>
    <w:rsid w:val="00FA762F"/>
    <w:rsid w:val="00FB10D0"/>
    <w:rsid w:val="00FD018D"/>
    <w:rsid w:val="00FD1908"/>
    <w:rsid w:val="00FD34FC"/>
    <w:rsid w:val="00FE68E8"/>
    <w:rsid w:val="00FF00AF"/>
    <w:rsid w:val="00FF13C9"/>
    <w:rsid w:val="00FF6B1E"/>
    <w:rsid w:val="0EBE4FE8"/>
    <w:rsid w:val="13426006"/>
    <w:rsid w:val="1B754A9E"/>
    <w:rsid w:val="21F42BDF"/>
    <w:rsid w:val="247D50F0"/>
    <w:rsid w:val="256126B7"/>
    <w:rsid w:val="26F71B89"/>
    <w:rsid w:val="297554D3"/>
    <w:rsid w:val="32B5299E"/>
    <w:rsid w:val="35E80090"/>
    <w:rsid w:val="399839F1"/>
    <w:rsid w:val="3E1F5922"/>
    <w:rsid w:val="3E2345F3"/>
    <w:rsid w:val="3E653381"/>
    <w:rsid w:val="4010162A"/>
    <w:rsid w:val="43DD6B83"/>
    <w:rsid w:val="442F0613"/>
    <w:rsid w:val="444705D6"/>
    <w:rsid w:val="45C52083"/>
    <w:rsid w:val="46F72688"/>
    <w:rsid w:val="47E76BFF"/>
    <w:rsid w:val="4A912ED3"/>
    <w:rsid w:val="4D3F3684"/>
    <w:rsid w:val="5F9F45DF"/>
    <w:rsid w:val="6577731D"/>
    <w:rsid w:val="66853156"/>
    <w:rsid w:val="6B8623BD"/>
    <w:rsid w:val="6D2040EC"/>
    <w:rsid w:val="72541E8D"/>
    <w:rsid w:val="77854FF9"/>
    <w:rsid w:val="780A41EA"/>
    <w:rsid w:val="7DD63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16B0B"/>
  <w15:docId w15:val="{AE30D386-C5C6-47C1-987C-B9274926A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semiHidden="1" w:uiPriority="99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Variable" w:qFormat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Theme="minorHAnsi" w:eastAsiaTheme="minorEastAsia" w:hAnsiTheme="minorHAnsi" w:cstheme="minorBidi"/>
      <w:lang w:val="en-US" w:eastAsia="zh-CN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semiHidden/>
    <w:unhideWhenUsed/>
    <w:qFormat/>
    <w:pPr>
      <w:keepNext/>
      <w:keepLines/>
      <w:spacing w:before="260" w:after="260" w:line="416" w:lineRule="auto"/>
      <w:outlineLvl w:val="1"/>
    </w:pPr>
    <w:rPr>
      <w:b/>
      <w:bCs/>
      <w:sz w:val="24"/>
      <w:szCs w:val="32"/>
    </w:rPr>
  </w:style>
  <w:style w:type="paragraph" w:styleId="Nadpis3">
    <w:name w:val="heading 3"/>
    <w:next w:val="Normln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unhideWhenUsed/>
    <w:qFormat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536"/>
        <w:tab w:val="right" w:pos="9072"/>
      </w:tabs>
    </w:pPr>
  </w:style>
  <w:style w:type="character" w:styleId="Znakapoznpodarou">
    <w:name w:val="footnote reference"/>
    <w:basedOn w:val="Standardnpsmoodstavce"/>
    <w:uiPriority w:val="99"/>
    <w:semiHidden/>
    <w:unhideWhenUsed/>
    <w:qFormat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qFormat/>
    <w:rPr>
      <w:rFonts w:eastAsiaTheme="minorHAnsi"/>
      <w:lang w:val="cs-CZ" w:eastAsia="en-US"/>
    </w:rPr>
  </w:style>
  <w:style w:type="paragraph" w:styleId="Zhlav">
    <w:name w:val="header"/>
    <w:aliases w:val=" Char"/>
    <w:basedOn w:val="Normln"/>
    <w:link w:val="ZhlavChar"/>
    <w:uiPriority w:val="99"/>
    <w:qFormat/>
    <w:pPr>
      <w:tabs>
        <w:tab w:val="center" w:pos="4536"/>
        <w:tab w:val="right" w:pos="9072"/>
      </w:tabs>
    </w:pPr>
  </w:style>
  <w:style w:type="character" w:styleId="PromnnHTML">
    <w:name w:val="HTML Variable"/>
    <w:basedOn w:val="Standardnpsmoodstavce"/>
    <w:qFormat/>
    <w:rPr>
      <w:i/>
      <w:iCs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paragraph" w:styleId="Normlnweb">
    <w:name w:val="Normal (Web)"/>
    <w:basedOn w:val="Normln"/>
    <w:qFormat/>
    <w:rPr>
      <w:sz w:val="24"/>
      <w:szCs w:val="24"/>
    </w:rPr>
  </w:style>
  <w:style w:type="table" w:styleId="Mkatabulky">
    <w:name w:val="Table Grid"/>
    <w:basedOn w:val="Normlntabulka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qFormat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Pr>
      <w:lang w:val="en-US" w:eastAsia="zh-CN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paragraph" w:styleId="Odstavecseseznamem">
    <w:name w:val="List Paragraph"/>
    <w:basedOn w:val="Normln"/>
    <w:uiPriority w:val="99"/>
    <w:qFormat/>
    <w:pPr>
      <w:ind w:left="720"/>
      <w:contextualSpacing/>
    </w:pPr>
  </w:style>
  <w:style w:type="character" w:customStyle="1" w:styleId="ZhlavChar">
    <w:name w:val="Záhlaví Char"/>
    <w:aliases w:val=" Char Char"/>
    <w:basedOn w:val="Standardnpsmoodstavce"/>
    <w:link w:val="Zhlav"/>
    <w:uiPriority w:val="99"/>
    <w:qFormat/>
    <w:rPr>
      <w:lang w:val="en-US" w:eastAsia="zh-CN"/>
    </w:rPr>
  </w:style>
  <w:style w:type="character" w:customStyle="1" w:styleId="ZpatChar">
    <w:name w:val="Zápatí Char"/>
    <w:basedOn w:val="Standardnpsmoodstavce"/>
    <w:link w:val="Zpat"/>
    <w:uiPriority w:val="99"/>
    <w:qFormat/>
    <w:rPr>
      <w:lang w:val="en-US" w:eastAsia="zh-CN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Pr>
      <w:rFonts w:eastAsiaTheme="minorHAnsi"/>
      <w:lang w:eastAsia="en-US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customStyle="1" w:styleId="Revize1">
    <w:name w:val="Revize1"/>
    <w:hidden/>
    <w:uiPriority w:val="99"/>
    <w:semiHidden/>
    <w:qFormat/>
    <w:rPr>
      <w:rFonts w:asciiTheme="minorHAnsi" w:eastAsiaTheme="minorEastAsia" w:hAnsiTheme="minorHAnsi" w:cstheme="minorBidi"/>
      <w:lang w:val="en-US" w:eastAsia="zh-CN"/>
    </w:rPr>
  </w:style>
  <w:style w:type="paragraph" w:customStyle="1" w:styleId="Revize2">
    <w:name w:val="Revize2"/>
    <w:hidden/>
    <w:uiPriority w:val="99"/>
    <w:unhideWhenUsed/>
    <w:qFormat/>
    <w:rPr>
      <w:rFonts w:asciiTheme="minorHAnsi" w:eastAsiaTheme="minorEastAsia" w:hAnsiTheme="minorHAnsi" w:cstheme="minorBidi"/>
      <w:lang w:val="en-US" w:eastAsia="zh-CN"/>
    </w:rPr>
  </w:style>
  <w:style w:type="character" w:customStyle="1" w:styleId="normaltextrun">
    <w:name w:val="normaltextrun"/>
    <w:uiPriority w:val="1"/>
    <w:qFormat/>
    <w:rPr>
      <w:rFonts w:cs="Times New Roman"/>
    </w:rPr>
  </w:style>
  <w:style w:type="paragraph" w:customStyle="1" w:styleId="norm">
    <w:name w:val="norm"/>
    <w:basedOn w:val="Normln"/>
    <w:rsid w:val="00875C7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oj-super">
    <w:name w:val="oj-super"/>
    <w:basedOn w:val="Standardnpsmoodstavce"/>
    <w:rsid w:val="00DF6A88"/>
  </w:style>
  <w:style w:type="paragraph" w:styleId="Revize">
    <w:name w:val="Revision"/>
    <w:hidden/>
    <w:uiPriority w:val="99"/>
    <w:semiHidden/>
    <w:rsid w:val="00F15306"/>
    <w:rPr>
      <w:rFonts w:asciiTheme="minorHAnsi" w:eastAsiaTheme="minorEastAsia" w:hAnsiTheme="minorHAnsi" w:cstheme="minorBidi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5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103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4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941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9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440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62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33537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46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39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819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34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7318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7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5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4001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4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049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47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9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190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36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473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56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62634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61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73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164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0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6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841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0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88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2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49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9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3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94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1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299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5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9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10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30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CDD9A-9182-4CA1-B071-4B0DC6210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1534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janma</dc:creator>
  <cp:lastModifiedBy>Lada Jouzová</cp:lastModifiedBy>
  <cp:revision>6</cp:revision>
  <cp:lastPrinted>2023-06-22T11:26:00Z</cp:lastPrinted>
  <dcterms:created xsi:type="dcterms:W3CDTF">2025-10-02T09:32:00Z</dcterms:created>
  <dcterms:modified xsi:type="dcterms:W3CDTF">2025-10-02T10:59:00Z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1033-12.2.0.18586</vt:lpwstr>
  </property>
  <property fmtid="{D5CDD505-2E9C-101B-9397-08002B2CF9AE}" pid="3" name="ICV">
    <vt:lpwstr>8E09171D28DB4AA09EBFBD068CC86BC8</vt:lpwstr>
  </property>
</Properties>
</file>